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C7DFF" w14:textId="77777777" w:rsidR="00AB2886" w:rsidRPr="00AB2886" w:rsidRDefault="00AB2886" w:rsidP="00AB2886">
      <w:pPr>
        <w:widowControl w:val="0"/>
        <w:jc w:val="center"/>
        <w:outlineLvl w:val="4"/>
        <w:rPr>
          <w:ins w:id="0" w:author="Наталья Роговая" w:date="2020-08-19T21:15:00Z"/>
          <w:rFonts w:eastAsia="MS Mincho"/>
          <w:b/>
          <w:bCs/>
          <w:sz w:val="28"/>
          <w:szCs w:val="28"/>
          <w:rPrChange w:id="1" w:author="Наталья Роговая" w:date="2020-08-19T21:15:00Z">
            <w:rPr>
              <w:ins w:id="2" w:author="Наталья Роговая" w:date="2020-08-19T21:15:00Z"/>
              <w:rFonts w:eastAsia="MS Mincho"/>
              <w:b/>
              <w:bCs/>
              <w:sz w:val="28"/>
              <w:szCs w:val="28"/>
              <w:lang w:val="ru-RU"/>
            </w:rPr>
          </w:rPrChange>
        </w:rPr>
      </w:pPr>
      <w:ins w:id="3" w:author="Наталья Роговая" w:date="2020-08-19T21:15:00Z">
        <w:r w:rsidRPr="00AB2886">
          <w:rPr>
            <w:rFonts w:eastAsia="MS Mincho"/>
            <w:b/>
            <w:bCs/>
            <w:sz w:val="28"/>
            <w:szCs w:val="28"/>
            <w:rPrChange w:id="4" w:author="Наталья Роговая" w:date="2020-08-19T21:15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t>DRAFT RESOLUTION</w:t>
        </w:r>
      </w:ins>
    </w:p>
    <w:p w14:paraId="615A9C04" w14:textId="77777777" w:rsidR="00AB2886" w:rsidRPr="00AB2886" w:rsidRDefault="00AB2886" w:rsidP="00AB2886">
      <w:pPr>
        <w:widowControl w:val="0"/>
        <w:jc w:val="center"/>
        <w:outlineLvl w:val="4"/>
        <w:rPr>
          <w:ins w:id="5" w:author="Наталья Роговая" w:date="2020-08-19T21:15:00Z"/>
          <w:rFonts w:eastAsia="MS Mincho"/>
          <w:b/>
          <w:bCs/>
          <w:sz w:val="28"/>
          <w:szCs w:val="28"/>
          <w:rPrChange w:id="6" w:author="Наталья Роговая" w:date="2020-08-19T21:15:00Z">
            <w:rPr>
              <w:ins w:id="7" w:author="Наталья Роговая" w:date="2020-08-19T21:15:00Z"/>
              <w:rFonts w:eastAsia="MS Mincho"/>
              <w:b/>
              <w:bCs/>
              <w:sz w:val="28"/>
              <w:szCs w:val="28"/>
              <w:lang w:val="ru-RU"/>
            </w:rPr>
          </w:rPrChange>
        </w:rPr>
      </w:pPr>
      <w:ins w:id="8" w:author="Наталья Роговая" w:date="2020-08-19T21:15:00Z">
        <w:r w:rsidRPr="00AB2886">
          <w:rPr>
            <w:rFonts w:eastAsia="MS Mincho"/>
            <w:b/>
            <w:bCs/>
            <w:sz w:val="28"/>
            <w:szCs w:val="28"/>
            <w:rPrChange w:id="9" w:author="Наталья Роговая" w:date="2020-08-19T21:15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t>OF THE ANNUAL GENERAL MEETING OF SHAREHOLDERS</w:t>
        </w:r>
      </w:ins>
    </w:p>
    <w:p w14:paraId="31370975" w14:textId="6A5FD2C2" w:rsidR="00153CDE" w:rsidRPr="00CC2548" w:rsidDel="00AB2886" w:rsidRDefault="00AB2886" w:rsidP="00AB2886">
      <w:pPr>
        <w:widowControl w:val="0"/>
        <w:jc w:val="center"/>
        <w:outlineLvl w:val="4"/>
        <w:rPr>
          <w:del w:id="10" w:author="Наталья Роговая" w:date="2020-08-19T21:15:00Z"/>
          <w:rFonts w:eastAsia="MS Mincho"/>
          <w:b/>
          <w:bCs/>
          <w:sz w:val="28"/>
          <w:szCs w:val="28"/>
          <w:rPrChange w:id="11" w:author="Наталья Роговая" w:date="2020-08-20T11:08:00Z">
            <w:rPr>
              <w:del w:id="12" w:author="Наталья Роговая" w:date="2020-08-19T21:15:00Z"/>
              <w:rFonts w:eastAsia="MS Mincho"/>
              <w:b/>
              <w:bCs/>
              <w:sz w:val="28"/>
              <w:szCs w:val="28"/>
              <w:lang w:val="ru-RU"/>
            </w:rPr>
          </w:rPrChange>
        </w:rPr>
      </w:pPr>
      <w:ins w:id="13" w:author="Наталья Роговая" w:date="2020-08-19T21:15:00Z">
        <w:r w:rsidRPr="00CC2548">
          <w:rPr>
            <w:rFonts w:eastAsia="MS Mincho"/>
            <w:b/>
            <w:bCs/>
            <w:sz w:val="28"/>
            <w:szCs w:val="28"/>
            <w:rPrChange w:id="14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t>OF KUBANENERGO</w:t>
        </w:r>
        <w:r w:rsidRPr="00CC2548" w:rsidDel="00AB2886">
          <w:rPr>
            <w:rFonts w:eastAsia="MS Mincho"/>
            <w:b/>
            <w:bCs/>
            <w:sz w:val="28"/>
            <w:szCs w:val="28"/>
            <w:rPrChange w:id="15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t xml:space="preserve"> </w:t>
        </w:r>
      </w:ins>
      <w:ins w:id="16" w:author="Наталья Роговая" w:date="2020-08-20T12:52:00Z">
        <w:r w:rsidR="00684E11" w:rsidRPr="00C502FB">
          <w:rPr>
            <w:rFonts w:eastAsia="MS Mincho"/>
            <w:b/>
            <w:bCs/>
            <w:sz w:val="28"/>
            <w:szCs w:val="28"/>
          </w:rPr>
          <w:t>PJSC</w:t>
        </w:r>
        <w:r w:rsidR="00684E11" w:rsidRPr="00684E11" w:rsidDel="00AB2886">
          <w:rPr>
            <w:rFonts w:eastAsia="MS Mincho"/>
            <w:b/>
            <w:bCs/>
            <w:sz w:val="28"/>
            <w:szCs w:val="28"/>
            <w:rPrChange w:id="17" w:author="Наталья Роговая" w:date="2020-08-20T12:52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t xml:space="preserve"> </w:t>
        </w:r>
      </w:ins>
      <w:del w:id="18" w:author="Наталья Роговая" w:date="2020-08-19T21:15:00Z">
        <w:r w:rsidR="00153CDE" w:rsidRPr="00506FCC" w:rsidDel="00AB2886">
          <w:rPr>
            <w:rFonts w:eastAsia="MS Mincho"/>
            <w:b/>
            <w:bCs/>
            <w:sz w:val="28"/>
            <w:szCs w:val="28"/>
            <w:lang w:val="ru-RU"/>
          </w:rPr>
          <w:delText>ПРОЕКТ</w:delText>
        </w:r>
        <w:r w:rsidR="00153CDE" w:rsidRPr="00CC2548" w:rsidDel="00AB2886">
          <w:rPr>
            <w:rFonts w:eastAsia="MS Mincho"/>
            <w:b/>
            <w:bCs/>
            <w:sz w:val="28"/>
            <w:szCs w:val="28"/>
            <w:rPrChange w:id="19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r w:rsidR="00153CDE" w:rsidRPr="00506FCC" w:rsidDel="00AB2886">
          <w:rPr>
            <w:rFonts w:eastAsia="MS Mincho"/>
            <w:b/>
            <w:bCs/>
            <w:sz w:val="28"/>
            <w:szCs w:val="28"/>
            <w:lang w:val="ru-RU"/>
          </w:rPr>
          <w:delText>РЕШЕНИЯ</w:delText>
        </w:r>
      </w:del>
    </w:p>
    <w:p w14:paraId="27729A9B" w14:textId="4545C980" w:rsidR="006554A8" w:rsidRPr="00CC2548" w:rsidDel="00AB2886" w:rsidRDefault="006554A8" w:rsidP="006554A8">
      <w:pPr>
        <w:widowControl w:val="0"/>
        <w:jc w:val="center"/>
        <w:outlineLvl w:val="4"/>
        <w:rPr>
          <w:del w:id="20" w:author="Наталья Роговая" w:date="2020-08-19T21:15:00Z"/>
          <w:rFonts w:eastAsia="MS Mincho"/>
          <w:b/>
          <w:bCs/>
          <w:sz w:val="28"/>
          <w:szCs w:val="28"/>
          <w:rPrChange w:id="21" w:author="Наталья Роговая" w:date="2020-08-20T11:08:00Z">
            <w:rPr>
              <w:del w:id="22" w:author="Наталья Роговая" w:date="2020-08-19T21:15:00Z"/>
              <w:rFonts w:eastAsia="MS Mincho"/>
              <w:b/>
              <w:bCs/>
              <w:sz w:val="28"/>
              <w:szCs w:val="28"/>
              <w:lang w:val="ru-RU"/>
            </w:rPr>
          </w:rPrChange>
        </w:rPr>
      </w:pPr>
      <w:del w:id="23" w:author="Наталья Роговая" w:date="2020-08-19T21:15:00Z">
        <w:r w:rsidDel="00AB2886">
          <w:rPr>
            <w:rFonts w:eastAsia="MS Mincho"/>
            <w:b/>
            <w:bCs/>
            <w:sz w:val="28"/>
            <w:szCs w:val="28"/>
            <w:lang w:val="ru-RU"/>
          </w:rPr>
          <w:delText>ГОДОВОГО</w:delText>
        </w:r>
        <w:r w:rsidRPr="00CC2548" w:rsidDel="00AB2886">
          <w:rPr>
            <w:rFonts w:eastAsia="MS Mincho"/>
            <w:b/>
            <w:bCs/>
            <w:sz w:val="28"/>
            <w:szCs w:val="28"/>
            <w:rPrChange w:id="24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r w:rsidDel="00AB2886">
          <w:rPr>
            <w:rFonts w:eastAsia="MS Mincho"/>
            <w:b/>
            <w:bCs/>
            <w:sz w:val="28"/>
            <w:szCs w:val="28"/>
            <w:lang w:val="ru-RU"/>
          </w:rPr>
          <w:delText>ОБЩЕГО</w:delText>
        </w:r>
        <w:r w:rsidRPr="00CC2548" w:rsidDel="00AB2886">
          <w:rPr>
            <w:rFonts w:eastAsia="MS Mincho"/>
            <w:b/>
            <w:bCs/>
            <w:sz w:val="28"/>
            <w:szCs w:val="28"/>
            <w:rPrChange w:id="25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r w:rsidDel="00AB2886">
          <w:rPr>
            <w:rFonts w:eastAsia="MS Mincho"/>
            <w:b/>
            <w:bCs/>
            <w:sz w:val="28"/>
            <w:szCs w:val="28"/>
            <w:lang w:val="ru-RU"/>
          </w:rPr>
          <w:delText>СОБРАНИЯ</w:delText>
        </w:r>
      </w:del>
    </w:p>
    <w:p w14:paraId="72A202A0" w14:textId="5668178E" w:rsidR="006554A8" w:rsidRPr="00CC2548" w:rsidDel="00AB2886" w:rsidRDefault="006554A8" w:rsidP="006554A8">
      <w:pPr>
        <w:widowControl w:val="0"/>
        <w:jc w:val="center"/>
        <w:outlineLvl w:val="4"/>
        <w:rPr>
          <w:del w:id="26" w:author="Наталья Роговая" w:date="2020-08-19T21:15:00Z"/>
          <w:rFonts w:eastAsia="MS Mincho"/>
          <w:b/>
          <w:bCs/>
          <w:sz w:val="28"/>
          <w:szCs w:val="28"/>
          <w:rPrChange w:id="27" w:author="Наталья Роговая" w:date="2020-08-20T11:08:00Z">
            <w:rPr>
              <w:del w:id="28" w:author="Наталья Роговая" w:date="2020-08-19T21:15:00Z"/>
              <w:rFonts w:eastAsia="MS Mincho"/>
              <w:b/>
              <w:bCs/>
              <w:sz w:val="28"/>
              <w:szCs w:val="28"/>
              <w:lang w:val="ru-RU"/>
            </w:rPr>
          </w:rPrChange>
        </w:rPr>
      </w:pPr>
      <w:del w:id="29" w:author="Наталья Роговая" w:date="2020-08-19T21:15:00Z">
        <w:r w:rsidDel="00AB2886">
          <w:rPr>
            <w:rFonts w:eastAsia="MS Mincho"/>
            <w:b/>
            <w:bCs/>
            <w:sz w:val="28"/>
            <w:szCs w:val="28"/>
            <w:lang w:val="ru-RU"/>
          </w:rPr>
          <w:delText>АКЦИОНЕРОВ</w:delText>
        </w:r>
        <w:r w:rsidRPr="00CC2548" w:rsidDel="00AB2886">
          <w:rPr>
            <w:rFonts w:eastAsia="MS Mincho"/>
            <w:b/>
            <w:bCs/>
            <w:sz w:val="28"/>
            <w:szCs w:val="28"/>
            <w:rPrChange w:id="30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delText xml:space="preserve"> </w:delText>
        </w:r>
        <w:r w:rsidDel="00AB2886">
          <w:rPr>
            <w:rFonts w:eastAsia="MS Mincho"/>
            <w:b/>
            <w:bCs/>
            <w:sz w:val="28"/>
            <w:szCs w:val="28"/>
            <w:lang w:val="ru-RU"/>
          </w:rPr>
          <w:delText>П</w:delText>
        </w:r>
        <w:r w:rsidRPr="00506FCC" w:rsidDel="00AB2886">
          <w:rPr>
            <w:rFonts w:eastAsia="MS Mincho"/>
            <w:b/>
            <w:bCs/>
            <w:sz w:val="28"/>
            <w:szCs w:val="28"/>
            <w:lang w:val="ru-RU"/>
          </w:rPr>
          <w:delText>АО</w:delText>
        </w:r>
        <w:r w:rsidRPr="00CC2548" w:rsidDel="00AB2886">
          <w:rPr>
            <w:rFonts w:eastAsia="MS Mincho"/>
            <w:b/>
            <w:bCs/>
            <w:sz w:val="28"/>
            <w:szCs w:val="28"/>
            <w:rPrChange w:id="31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delText xml:space="preserve"> «</w:delText>
        </w:r>
        <w:r w:rsidR="005764DF" w:rsidDel="00AB2886">
          <w:rPr>
            <w:rFonts w:eastAsia="MS Mincho"/>
            <w:b/>
            <w:bCs/>
            <w:sz w:val="28"/>
            <w:szCs w:val="28"/>
            <w:lang w:val="ru-RU"/>
          </w:rPr>
          <w:delText>КУБАНЬЭНЕРГО</w:delText>
        </w:r>
        <w:r w:rsidRPr="00CC2548" w:rsidDel="00AB2886">
          <w:rPr>
            <w:rFonts w:eastAsia="MS Mincho"/>
            <w:b/>
            <w:bCs/>
            <w:sz w:val="28"/>
            <w:szCs w:val="28"/>
            <w:rPrChange w:id="32" w:author="Наталья Роговая" w:date="2020-08-20T11:08:00Z">
              <w:rPr>
                <w:rFonts w:eastAsia="MS Mincho"/>
                <w:b/>
                <w:bCs/>
                <w:sz w:val="28"/>
                <w:szCs w:val="28"/>
                <w:lang w:val="ru-RU"/>
              </w:rPr>
            </w:rPrChange>
          </w:rPr>
          <w:delText>»</w:delText>
        </w:r>
      </w:del>
    </w:p>
    <w:p w14:paraId="4C4B978E" w14:textId="77777777" w:rsidR="00153CDE" w:rsidRPr="00CC2548" w:rsidRDefault="00153CDE" w:rsidP="00153CDE">
      <w:pPr>
        <w:widowControl w:val="0"/>
        <w:jc w:val="center"/>
        <w:outlineLvl w:val="4"/>
        <w:rPr>
          <w:rFonts w:eastAsia="MS Mincho"/>
          <w:b/>
          <w:bCs/>
          <w:sz w:val="28"/>
          <w:szCs w:val="28"/>
          <w:rPrChange w:id="33" w:author="Наталья Роговая" w:date="2020-08-20T11:08:00Z">
            <w:rPr>
              <w:rFonts w:eastAsia="MS Mincho"/>
              <w:b/>
              <w:bCs/>
              <w:sz w:val="28"/>
              <w:szCs w:val="28"/>
              <w:lang w:val="ru-RU"/>
            </w:rPr>
          </w:rPrChange>
        </w:rPr>
      </w:pPr>
    </w:p>
    <w:p w14:paraId="0B01FDED" w14:textId="77777777" w:rsidR="00153CDE" w:rsidRPr="00CC2548" w:rsidRDefault="00153CDE" w:rsidP="00153CDE">
      <w:pPr>
        <w:jc w:val="both"/>
        <w:rPr>
          <w:sz w:val="28"/>
          <w:szCs w:val="28"/>
          <w:rPrChange w:id="34" w:author="Наталья Роговая" w:date="2020-08-20T11:08:00Z">
            <w:rPr>
              <w:sz w:val="28"/>
              <w:szCs w:val="28"/>
              <w:lang w:val="ru-RU"/>
            </w:rPr>
          </w:rPrChange>
        </w:rPr>
      </w:pPr>
      <w:r w:rsidRPr="00CC2548">
        <w:rPr>
          <w:sz w:val="28"/>
          <w:szCs w:val="28"/>
          <w:rPrChange w:id="35" w:author="Наталья Роговая" w:date="2020-08-20T11:08:00Z">
            <w:rPr>
              <w:sz w:val="28"/>
              <w:szCs w:val="28"/>
              <w:lang w:val="ru-RU"/>
            </w:rPr>
          </w:rPrChange>
        </w:rPr>
        <w:t xml:space="preserve">                                                                </w:t>
      </w:r>
    </w:p>
    <w:p w14:paraId="667730AE" w14:textId="5896568F" w:rsidR="002F7EA7" w:rsidRPr="00AB2886" w:rsidRDefault="002F7EA7" w:rsidP="002F7EA7">
      <w:pPr>
        <w:jc w:val="both"/>
        <w:rPr>
          <w:b/>
          <w:sz w:val="28"/>
          <w:szCs w:val="28"/>
          <w:u w:val="single"/>
          <w:rPrChange w:id="36" w:author="Наталья Роговая" w:date="2020-08-19T21:16:00Z">
            <w:rPr>
              <w:b/>
              <w:sz w:val="28"/>
              <w:szCs w:val="28"/>
              <w:u w:val="single"/>
              <w:lang w:val="ru-RU"/>
            </w:rPr>
          </w:rPrChange>
        </w:rPr>
      </w:pPr>
      <w:del w:id="37" w:author="Наталья Роговая" w:date="2020-08-19T21:15:00Z">
        <w:r w:rsidRPr="005764DF" w:rsidDel="00AB2886">
          <w:rPr>
            <w:b/>
            <w:sz w:val="28"/>
            <w:szCs w:val="28"/>
            <w:u w:val="single"/>
            <w:lang w:val="ru-RU"/>
          </w:rPr>
          <w:delText>ВОПРОС</w:delText>
        </w:r>
        <w:r w:rsidR="00F85E5E" w:rsidRPr="00AB2886" w:rsidDel="00AB2886">
          <w:rPr>
            <w:b/>
            <w:sz w:val="28"/>
            <w:szCs w:val="28"/>
            <w:u w:val="single"/>
            <w:rPrChange w:id="38" w:author="Наталья Роговая" w:date="2020-08-19T21:16:00Z">
              <w:rPr>
                <w:b/>
                <w:sz w:val="28"/>
                <w:szCs w:val="28"/>
                <w:u w:val="single"/>
                <w:lang w:val="ru-RU"/>
              </w:rPr>
            </w:rPrChange>
          </w:rPr>
          <w:delText xml:space="preserve"> </w:delText>
        </w:r>
      </w:del>
      <w:ins w:id="39" w:author="Наталья Роговая" w:date="2020-08-19T21:15:00Z">
        <w:r w:rsidR="00AB2886">
          <w:rPr>
            <w:b/>
            <w:sz w:val="28"/>
            <w:szCs w:val="28"/>
            <w:u w:val="single"/>
          </w:rPr>
          <w:t>ITEM No.</w:t>
        </w:r>
        <w:r w:rsidR="00AB2886" w:rsidRPr="00AB2886">
          <w:rPr>
            <w:b/>
            <w:sz w:val="28"/>
            <w:szCs w:val="28"/>
            <w:u w:val="single"/>
            <w:rPrChange w:id="40" w:author="Наталья Роговая" w:date="2020-08-19T21:16:00Z">
              <w:rPr>
                <w:b/>
                <w:sz w:val="28"/>
                <w:szCs w:val="28"/>
                <w:u w:val="single"/>
                <w:lang w:val="ru-RU"/>
              </w:rPr>
            </w:rPrChange>
          </w:rPr>
          <w:t xml:space="preserve"> </w:t>
        </w:r>
      </w:ins>
      <w:r w:rsidR="00F85E5E" w:rsidRPr="00AB2886">
        <w:rPr>
          <w:b/>
          <w:sz w:val="28"/>
          <w:szCs w:val="28"/>
          <w:u w:val="single"/>
          <w:rPrChange w:id="41" w:author="Наталья Роговая" w:date="2020-08-19T21:16:00Z">
            <w:rPr>
              <w:b/>
              <w:sz w:val="28"/>
              <w:szCs w:val="28"/>
              <w:u w:val="single"/>
              <w:lang w:val="ru-RU"/>
            </w:rPr>
          </w:rPrChange>
        </w:rPr>
        <w:t>3</w:t>
      </w:r>
      <w:r w:rsidRPr="00AB2886">
        <w:rPr>
          <w:b/>
          <w:sz w:val="28"/>
          <w:szCs w:val="28"/>
          <w:u w:val="single"/>
          <w:rPrChange w:id="42" w:author="Наталья Роговая" w:date="2020-08-19T21:16:00Z">
            <w:rPr>
              <w:b/>
              <w:sz w:val="28"/>
              <w:szCs w:val="28"/>
              <w:u w:val="single"/>
              <w:lang w:val="ru-RU"/>
            </w:rPr>
          </w:rPrChange>
        </w:rPr>
        <w:t>:</w:t>
      </w:r>
    </w:p>
    <w:p w14:paraId="05937D46" w14:textId="3273D1C6" w:rsidR="005764DF" w:rsidRPr="00AB2886" w:rsidRDefault="00AB2886" w:rsidP="005764DF">
      <w:pPr>
        <w:ind w:firstLine="567"/>
        <w:jc w:val="both"/>
        <w:rPr>
          <w:b/>
          <w:sz w:val="28"/>
          <w:szCs w:val="28"/>
          <w:lang w:eastAsia="ru-RU"/>
          <w:rPrChange w:id="43" w:author="Наталья Роговая" w:date="2020-08-19T21:16:00Z">
            <w:rPr>
              <w:b/>
              <w:sz w:val="28"/>
              <w:szCs w:val="28"/>
              <w:lang w:val="ru-RU" w:eastAsia="ru-RU"/>
            </w:rPr>
          </w:rPrChange>
        </w:rPr>
      </w:pPr>
      <w:ins w:id="44" w:author="Наталья Роговая" w:date="2020-08-19T21:16:00Z">
        <w:r>
          <w:rPr>
            <w:b/>
            <w:sz w:val="28"/>
            <w:szCs w:val="28"/>
            <w:lang w:eastAsia="ru-RU"/>
          </w:rPr>
          <w:t>“</w:t>
        </w:r>
      </w:ins>
      <w:del w:id="45" w:author="Наталья Роговая" w:date="2020-08-19T21:16:00Z">
        <w:r w:rsidR="005764DF" w:rsidRPr="00AB2886" w:rsidDel="00AB2886">
          <w:rPr>
            <w:b/>
            <w:sz w:val="28"/>
            <w:szCs w:val="28"/>
            <w:lang w:eastAsia="ru-RU"/>
            <w:rPrChange w:id="46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>«</w:delText>
        </w:r>
      </w:del>
      <w:ins w:id="47" w:author="Наталья Роговая" w:date="2020-08-19T21:16:00Z">
        <w:r w:rsidRPr="00AB2886">
          <w:rPr>
            <w:b/>
            <w:sz w:val="28"/>
            <w:szCs w:val="28"/>
            <w:lang w:eastAsia="ru-RU"/>
            <w:rPrChange w:id="48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t xml:space="preserve">Approval of the </w:t>
        </w:r>
        <w:bookmarkStart w:id="49" w:name="_Hlk48764262"/>
        <w:r w:rsidRPr="00AB2886">
          <w:rPr>
            <w:b/>
            <w:sz w:val="28"/>
            <w:szCs w:val="28"/>
            <w:lang w:eastAsia="ru-RU"/>
            <w:rPrChange w:id="50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t>allocation of profit of the Company based on the results of 2019</w:t>
        </w:r>
        <w:r>
          <w:rPr>
            <w:b/>
            <w:sz w:val="28"/>
            <w:szCs w:val="28"/>
            <w:lang w:eastAsia="ru-RU"/>
          </w:rPr>
          <w:t>”</w:t>
        </w:r>
        <w:r w:rsidRPr="00AB2886">
          <w:rPr>
            <w:b/>
            <w:sz w:val="28"/>
            <w:szCs w:val="28"/>
            <w:lang w:eastAsia="ru-RU"/>
            <w:rPrChange w:id="51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t xml:space="preserve">. </w:t>
        </w:r>
      </w:ins>
      <w:del w:id="52" w:author="Наталья Роговая" w:date="2020-08-19T21:16:00Z">
        <w:r w:rsidR="005764DF" w:rsidRPr="005764DF" w:rsidDel="00AB2886">
          <w:rPr>
            <w:b/>
            <w:sz w:val="28"/>
            <w:szCs w:val="28"/>
            <w:lang w:val="ru-RU" w:eastAsia="ru-RU"/>
          </w:rPr>
          <w:delText>Утверждение</w:delText>
        </w:r>
        <w:r w:rsidR="005764DF" w:rsidRPr="00AB2886" w:rsidDel="00AB2886">
          <w:rPr>
            <w:b/>
            <w:sz w:val="28"/>
            <w:szCs w:val="28"/>
            <w:lang w:eastAsia="ru-RU"/>
            <w:rPrChange w:id="53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</w:delText>
        </w:r>
        <w:r w:rsidR="005764DF" w:rsidRPr="005764DF" w:rsidDel="00AB2886">
          <w:rPr>
            <w:b/>
            <w:sz w:val="28"/>
            <w:szCs w:val="28"/>
            <w:lang w:val="ru-RU" w:eastAsia="ru-RU"/>
          </w:rPr>
          <w:delText>распределения</w:delText>
        </w:r>
        <w:r w:rsidR="005764DF" w:rsidRPr="00AB2886" w:rsidDel="00AB2886">
          <w:rPr>
            <w:b/>
            <w:sz w:val="28"/>
            <w:szCs w:val="28"/>
            <w:lang w:eastAsia="ru-RU"/>
            <w:rPrChange w:id="54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</w:delText>
        </w:r>
        <w:r w:rsidR="005764DF" w:rsidRPr="005764DF" w:rsidDel="00AB2886">
          <w:rPr>
            <w:b/>
            <w:sz w:val="28"/>
            <w:szCs w:val="28"/>
            <w:lang w:val="ru-RU" w:eastAsia="ru-RU"/>
          </w:rPr>
          <w:delText>прибыли</w:delText>
        </w:r>
        <w:r w:rsidR="0017311F" w:rsidRPr="00AB2886" w:rsidDel="00AB2886">
          <w:rPr>
            <w:b/>
            <w:sz w:val="28"/>
            <w:szCs w:val="28"/>
            <w:lang w:eastAsia="ru-RU"/>
            <w:rPrChange w:id="55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</w:delText>
        </w:r>
        <w:r w:rsidR="005764DF" w:rsidRPr="005764DF" w:rsidDel="00AB2886">
          <w:rPr>
            <w:b/>
            <w:sz w:val="28"/>
            <w:szCs w:val="28"/>
            <w:lang w:val="ru-RU" w:eastAsia="ru-RU"/>
          </w:rPr>
          <w:delText>Общества</w:delText>
        </w:r>
        <w:r w:rsidR="005764DF" w:rsidRPr="00AB2886" w:rsidDel="00AB2886">
          <w:rPr>
            <w:b/>
            <w:sz w:val="28"/>
            <w:szCs w:val="28"/>
            <w:lang w:eastAsia="ru-RU"/>
            <w:rPrChange w:id="56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</w:delText>
        </w:r>
        <w:r w:rsidR="005764DF" w:rsidRPr="005764DF" w:rsidDel="00AB2886">
          <w:rPr>
            <w:b/>
            <w:sz w:val="28"/>
            <w:szCs w:val="28"/>
            <w:lang w:val="ru-RU" w:eastAsia="ru-RU"/>
          </w:rPr>
          <w:delText>по</w:delText>
        </w:r>
        <w:r w:rsidR="005764DF" w:rsidRPr="00AB2886" w:rsidDel="00AB2886">
          <w:rPr>
            <w:b/>
            <w:sz w:val="28"/>
            <w:szCs w:val="28"/>
            <w:lang w:eastAsia="ru-RU"/>
            <w:rPrChange w:id="57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</w:delText>
        </w:r>
        <w:r w:rsidR="005764DF" w:rsidRPr="005764DF" w:rsidDel="00AB2886">
          <w:rPr>
            <w:b/>
            <w:sz w:val="28"/>
            <w:szCs w:val="28"/>
            <w:lang w:val="ru-RU" w:eastAsia="ru-RU"/>
          </w:rPr>
          <w:delText>результатам</w:delText>
        </w:r>
        <w:r w:rsidR="005764DF" w:rsidRPr="00AB2886" w:rsidDel="00AB2886">
          <w:rPr>
            <w:b/>
            <w:sz w:val="28"/>
            <w:szCs w:val="28"/>
            <w:lang w:eastAsia="ru-RU"/>
            <w:rPrChange w:id="58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201</w:delText>
        </w:r>
        <w:r w:rsidR="00E30DA0" w:rsidRPr="00AB2886" w:rsidDel="00AB2886">
          <w:rPr>
            <w:b/>
            <w:sz w:val="28"/>
            <w:szCs w:val="28"/>
            <w:lang w:eastAsia="ru-RU"/>
            <w:rPrChange w:id="59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>9</w:delText>
        </w:r>
        <w:r w:rsidR="005764DF" w:rsidRPr="00AB2886" w:rsidDel="00AB2886">
          <w:rPr>
            <w:b/>
            <w:sz w:val="28"/>
            <w:szCs w:val="28"/>
            <w:lang w:eastAsia="ru-RU"/>
            <w:rPrChange w:id="60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 xml:space="preserve"> </w:delText>
        </w:r>
        <w:r w:rsidR="005764DF" w:rsidRPr="005764DF" w:rsidDel="00AB2886">
          <w:rPr>
            <w:b/>
            <w:sz w:val="28"/>
            <w:szCs w:val="28"/>
            <w:lang w:val="ru-RU" w:eastAsia="ru-RU"/>
          </w:rPr>
          <w:delText>года</w:delText>
        </w:r>
        <w:r w:rsidR="005764DF" w:rsidRPr="00AB2886" w:rsidDel="00AB2886">
          <w:rPr>
            <w:b/>
            <w:sz w:val="28"/>
            <w:szCs w:val="28"/>
            <w:lang w:eastAsia="ru-RU"/>
            <w:rPrChange w:id="61" w:author="Наталья Роговая" w:date="2020-08-19T21:16:00Z">
              <w:rPr>
                <w:b/>
                <w:sz w:val="28"/>
                <w:szCs w:val="28"/>
                <w:lang w:val="ru-RU" w:eastAsia="ru-RU"/>
              </w:rPr>
            </w:rPrChange>
          </w:rPr>
          <w:delText>»</w:delText>
        </w:r>
      </w:del>
    </w:p>
    <w:bookmarkEnd w:id="49"/>
    <w:p w14:paraId="063995CA" w14:textId="77777777" w:rsidR="00153CDE" w:rsidRPr="00AB2886" w:rsidRDefault="00153CDE" w:rsidP="00153CDE">
      <w:pPr>
        <w:widowControl w:val="0"/>
        <w:autoSpaceDE w:val="0"/>
        <w:autoSpaceDN w:val="0"/>
        <w:adjustRightInd w:val="0"/>
        <w:spacing w:line="312" w:lineRule="auto"/>
        <w:rPr>
          <w:sz w:val="28"/>
          <w:szCs w:val="28"/>
          <w:rPrChange w:id="62" w:author="Наталья Роговая" w:date="2020-08-19T21:16:00Z">
            <w:rPr>
              <w:sz w:val="28"/>
              <w:szCs w:val="28"/>
              <w:lang w:val="ru-RU"/>
            </w:rPr>
          </w:rPrChange>
        </w:rPr>
      </w:pPr>
    </w:p>
    <w:p w14:paraId="6A341210" w14:textId="3C3681D9" w:rsidR="002F7EA7" w:rsidRPr="00CC2548" w:rsidRDefault="002F7EA7" w:rsidP="00153CDE">
      <w:pPr>
        <w:jc w:val="both"/>
        <w:rPr>
          <w:b/>
          <w:noProof/>
          <w:sz w:val="28"/>
          <w:szCs w:val="28"/>
          <w:u w:val="single"/>
          <w:lang w:eastAsia="de-DE"/>
          <w:rPrChange w:id="63" w:author="Наталья Роговая" w:date="2020-08-20T11:08:00Z">
            <w:rPr>
              <w:b/>
              <w:noProof/>
              <w:sz w:val="28"/>
              <w:szCs w:val="28"/>
              <w:u w:val="single"/>
              <w:lang w:val="ru-RU" w:eastAsia="de-DE"/>
            </w:rPr>
          </w:rPrChange>
        </w:rPr>
      </w:pPr>
      <w:del w:id="64" w:author="Наталья Роговая" w:date="2020-08-19T21:16:00Z">
        <w:r w:rsidRPr="005764DF" w:rsidDel="00AB2886">
          <w:rPr>
            <w:b/>
            <w:noProof/>
            <w:sz w:val="28"/>
            <w:szCs w:val="28"/>
            <w:u w:val="single"/>
            <w:lang w:val="ru-RU" w:eastAsia="de-DE"/>
          </w:rPr>
          <w:delText>ПРОЕКТ</w:delText>
        </w:r>
        <w:r w:rsidRPr="00CC2548" w:rsidDel="00AB2886">
          <w:rPr>
            <w:b/>
            <w:noProof/>
            <w:sz w:val="28"/>
            <w:szCs w:val="28"/>
            <w:u w:val="single"/>
            <w:lang w:eastAsia="de-DE"/>
            <w:rPrChange w:id="65" w:author="Наталья Роговая" w:date="2020-08-20T11:08:00Z">
              <w:rPr>
                <w:b/>
                <w:noProof/>
                <w:sz w:val="28"/>
                <w:szCs w:val="28"/>
                <w:u w:val="single"/>
                <w:lang w:val="ru-RU" w:eastAsia="de-DE"/>
              </w:rPr>
            </w:rPrChange>
          </w:rPr>
          <w:delText xml:space="preserve"> </w:delText>
        </w:r>
        <w:r w:rsidRPr="005764DF" w:rsidDel="00AB2886">
          <w:rPr>
            <w:b/>
            <w:noProof/>
            <w:sz w:val="28"/>
            <w:szCs w:val="28"/>
            <w:u w:val="single"/>
            <w:lang w:val="ru-RU" w:eastAsia="de-DE"/>
          </w:rPr>
          <w:delText>РЕШЕНИЯ</w:delText>
        </w:r>
      </w:del>
      <w:ins w:id="66" w:author="Наталья Роговая" w:date="2020-08-19T21:16:00Z">
        <w:r w:rsidR="00AB2886">
          <w:rPr>
            <w:b/>
            <w:noProof/>
            <w:sz w:val="28"/>
            <w:szCs w:val="28"/>
            <w:u w:val="single"/>
            <w:lang w:eastAsia="de-DE"/>
          </w:rPr>
          <w:t>DRAFT</w:t>
        </w:r>
        <w:r w:rsidR="00AB2886" w:rsidRPr="00CC2548">
          <w:rPr>
            <w:b/>
            <w:noProof/>
            <w:sz w:val="28"/>
            <w:szCs w:val="28"/>
            <w:u w:val="single"/>
            <w:lang w:eastAsia="de-DE"/>
          </w:rPr>
          <w:t xml:space="preserve"> </w:t>
        </w:r>
        <w:r w:rsidR="00AB2886">
          <w:rPr>
            <w:b/>
            <w:noProof/>
            <w:sz w:val="28"/>
            <w:szCs w:val="28"/>
            <w:u w:val="single"/>
            <w:lang w:eastAsia="de-DE"/>
          </w:rPr>
          <w:t>RESOLUTION</w:t>
        </w:r>
      </w:ins>
      <w:r w:rsidR="000C438D" w:rsidRPr="00CC2548">
        <w:rPr>
          <w:b/>
          <w:noProof/>
          <w:sz w:val="28"/>
          <w:szCs w:val="28"/>
          <w:u w:val="single"/>
          <w:lang w:eastAsia="de-DE"/>
          <w:rPrChange w:id="67" w:author="Наталья Роговая" w:date="2020-08-20T11:08:00Z">
            <w:rPr>
              <w:b/>
              <w:noProof/>
              <w:sz w:val="28"/>
              <w:szCs w:val="28"/>
              <w:u w:val="single"/>
              <w:lang w:val="ru-RU" w:eastAsia="de-DE"/>
            </w:rPr>
          </w:rPrChange>
        </w:rPr>
        <w:t>:</w:t>
      </w:r>
    </w:p>
    <w:p w14:paraId="77C97C3C" w14:textId="4D91696C" w:rsidR="00AB2886" w:rsidRPr="00AB2886" w:rsidRDefault="00AB2886" w:rsidP="00153CDE">
      <w:pPr>
        <w:ind w:firstLine="709"/>
        <w:jc w:val="both"/>
        <w:rPr>
          <w:ins w:id="68" w:author="Наталья Роговая" w:date="2020-08-19T21:17:00Z"/>
          <w:sz w:val="28"/>
          <w:szCs w:val="28"/>
          <w:rPrChange w:id="69" w:author="Наталья Роговая" w:date="2020-08-19T21:17:00Z">
            <w:rPr>
              <w:ins w:id="70" w:author="Наталья Роговая" w:date="2020-08-19T21:17:00Z"/>
              <w:sz w:val="28"/>
              <w:szCs w:val="28"/>
              <w:lang w:val="ru-RU"/>
            </w:rPr>
          </w:rPrChange>
        </w:rPr>
      </w:pPr>
      <w:ins w:id="71" w:author="Наталья Роговая" w:date="2020-08-19T21:17:00Z">
        <w:r>
          <w:rPr>
            <w:sz w:val="28"/>
            <w:szCs w:val="28"/>
          </w:rPr>
          <w:t xml:space="preserve">To approve the following </w:t>
        </w:r>
        <w:r w:rsidRPr="00AB2886">
          <w:rPr>
            <w:sz w:val="28"/>
            <w:szCs w:val="28"/>
          </w:rPr>
          <w:t>allocation of profit</w:t>
        </w:r>
        <w:r>
          <w:rPr>
            <w:sz w:val="28"/>
            <w:szCs w:val="28"/>
          </w:rPr>
          <w:t xml:space="preserve"> (loss</w:t>
        </w:r>
      </w:ins>
      <w:ins w:id="72" w:author="Наталья Роговая" w:date="2020-08-19T21:19:00Z">
        <w:r>
          <w:rPr>
            <w:sz w:val="28"/>
            <w:szCs w:val="28"/>
          </w:rPr>
          <w:t>es</w:t>
        </w:r>
      </w:ins>
      <w:ins w:id="73" w:author="Наталья Роговая" w:date="2020-08-19T21:17:00Z">
        <w:r>
          <w:rPr>
            <w:sz w:val="28"/>
            <w:szCs w:val="28"/>
          </w:rPr>
          <w:t>)</w:t>
        </w:r>
        <w:r w:rsidRPr="00AB2886">
          <w:rPr>
            <w:sz w:val="28"/>
            <w:szCs w:val="28"/>
          </w:rPr>
          <w:t xml:space="preserve"> of the Company based on the results of 2019”</w:t>
        </w:r>
      </w:ins>
      <w:ins w:id="74" w:author="Наталья Роговая" w:date="2020-08-19T21:18:00Z">
        <w:r>
          <w:rPr>
            <w:sz w:val="28"/>
            <w:szCs w:val="28"/>
          </w:rPr>
          <w:t>:</w:t>
        </w:r>
      </w:ins>
    </w:p>
    <w:p w14:paraId="6AA5EC0B" w14:textId="3E498337" w:rsidR="00153CDE" w:rsidRPr="00AB2886" w:rsidRDefault="00717DC8" w:rsidP="00153CDE">
      <w:pPr>
        <w:ind w:firstLine="709"/>
        <w:jc w:val="both"/>
        <w:rPr>
          <w:noProof/>
          <w:sz w:val="28"/>
          <w:szCs w:val="28"/>
          <w:lang w:eastAsia="de-DE"/>
          <w:rPrChange w:id="75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</w:pPr>
      <w:del w:id="76" w:author="Наталья Роговая" w:date="2020-08-19T21:18:00Z">
        <w:r w:rsidRPr="00717DC8" w:rsidDel="00AB2886">
          <w:rPr>
            <w:sz w:val="28"/>
            <w:szCs w:val="28"/>
            <w:lang w:val="ru-RU"/>
          </w:rPr>
          <w:delText>Утвердить</w:delText>
        </w:r>
        <w:r w:rsidRPr="00AB2886" w:rsidDel="00AB2886">
          <w:rPr>
            <w:sz w:val="28"/>
            <w:szCs w:val="28"/>
            <w:rPrChange w:id="77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717DC8" w:rsidDel="00AB2886">
          <w:rPr>
            <w:sz w:val="28"/>
            <w:szCs w:val="28"/>
            <w:lang w:val="ru-RU"/>
          </w:rPr>
          <w:delText>следующее</w:delText>
        </w:r>
        <w:r w:rsidRPr="00AB2886" w:rsidDel="00AB2886">
          <w:rPr>
            <w:sz w:val="28"/>
            <w:szCs w:val="28"/>
            <w:rPrChange w:id="78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717DC8" w:rsidDel="00AB2886">
          <w:rPr>
            <w:sz w:val="28"/>
            <w:szCs w:val="28"/>
            <w:lang w:val="ru-RU"/>
          </w:rPr>
          <w:delText>распределение</w:delText>
        </w:r>
        <w:r w:rsidRPr="00AB2886" w:rsidDel="00AB2886">
          <w:rPr>
            <w:sz w:val="28"/>
            <w:szCs w:val="28"/>
            <w:rPrChange w:id="79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717DC8" w:rsidDel="00AB2886">
          <w:rPr>
            <w:sz w:val="28"/>
            <w:szCs w:val="28"/>
            <w:lang w:val="ru-RU"/>
          </w:rPr>
          <w:delText>пр</w:delText>
        </w:r>
        <w:r w:rsidR="00E30DA0" w:rsidDel="00AB2886">
          <w:rPr>
            <w:sz w:val="28"/>
            <w:szCs w:val="28"/>
            <w:lang w:val="ru-RU"/>
          </w:rPr>
          <w:delText>ибыли</w:delText>
        </w:r>
        <w:r w:rsidR="00E30DA0" w:rsidRPr="00AB2886" w:rsidDel="00AB2886">
          <w:rPr>
            <w:sz w:val="28"/>
            <w:szCs w:val="28"/>
            <w:rPrChange w:id="80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(</w:delText>
        </w:r>
        <w:r w:rsidR="00E30DA0" w:rsidDel="00AB2886">
          <w:rPr>
            <w:sz w:val="28"/>
            <w:szCs w:val="28"/>
            <w:lang w:val="ru-RU"/>
          </w:rPr>
          <w:delText>убытков</w:delText>
        </w:r>
        <w:r w:rsidR="00E30DA0" w:rsidRPr="00AB2886" w:rsidDel="00AB2886">
          <w:rPr>
            <w:sz w:val="28"/>
            <w:szCs w:val="28"/>
            <w:rPrChange w:id="81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) </w:delText>
        </w:r>
        <w:r w:rsidR="00E30DA0" w:rsidDel="00AB2886">
          <w:rPr>
            <w:sz w:val="28"/>
            <w:szCs w:val="28"/>
            <w:lang w:val="ru-RU"/>
          </w:rPr>
          <w:delText>Общества</w:delText>
        </w:r>
        <w:r w:rsidR="00E30DA0" w:rsidRPr="00AB2886" w:rsidDel="00AB2886">
          <w:rPr>
            <w:sz w:val="28"/>
            <w:szCs w:val="28"/>
            <w:rPrChange w:id="82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E30DA0" w:rsidDel="00AB2886">
          <w:rPr>
            <w:sz w:val="28"/>
            <w:szCs w:val="28"/>
            <w:lang w:val="ru-RU"/>
          </w:rPr>
          <w:delText>за</w:delText>
        </w:r>
        <w:r w:rsidR="00E30DA0" w:rsidRPr="00AB2886" w:rsidDel="00AB2886">
          <w:rPr>
            <w:sz w:val="28"/>
            <w:szCs w:val="28"/>
            <w:rPrChange w:id="83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2019</w:delText>
        </w:r>
        <w:r w:rsidRPr="00AB2886" w:rsidDel="00AB2886">
          <w:rPr>
            <w:sz w:val="28"/>
            <w:szCs w:val="28"/>
            <w:rPrChange w:id="84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717DC8" w:rsidDel="00AB2886">
          <w:rPr>
            <w:sz w:val="28"/>
            <w:szCs w:val="28"/>
            <w:lang w:val="ru-RU"/>
          </w:rPr>
          <w:delText>отчетный</w:delText>
        </w:r>
        <w:r w:rsidRPr="00AB2886" w:rsidDel="00AB2886">
          <w:rPr>
            <w:sz w:val="28"/>
            <w:szCs w:val="28"/>
            <w:rPrChange w:id="85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717DC8" w:rsidDel="00AB2886">
          <w:rPr>
            <w:sz w:val="28"/>
            <w:szCs w:val="28"/>
            <w:lang w:val="ru-RU"/>
          </w:rPr>
          <w:delText>год</w:delText>
        </w:r>
        <w:r w:rsidRPr="00AB2886" w:rsidDel="00AB2886">
          <w:rPr>
            <w:sz w:val="28"/>
            <w:szCs w:val="28"/>
            <w:rPrChange w:id="86" w:author="Наталья Роговая" w:date="2020-08-19T21:18:00Z">
              <w:rPr>
                <w:sz w:val="28"/>
                <w:szCs w:val="28"/>
                <w:lang w:val="ru-RU"/>
              </w:rPr>
            </w:rPrChange>
          </w:rPr>
          <w:delText>:</w:delText>
        </w:r>
      </w:del>
      <w:r w:rsidR="00153CDE" w:rsidRPr="00AB2886">
        <w:rPr>
          <w:noProof/>
          <w:sz w:val="28"/>
          <w:szCs w:val="28"/>
          <w:lang w:eastAsia="de-DE"/>
          <w:rPrChange w:id="87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88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89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0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1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2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3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4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5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153CDE" w:rsidRPr="00AB2886">
        <w:rPr>
          <w:noProof/>
          <w:sz w:val="28"/>
          <w:szCs w:val="28"/>
          <w:lang w:eastAsia="de-DE"/>
          <w:rPrChange w:id="96" w:author="Наталья Роговая" w:date="2020-08-19T21:18:00Z">
            <w:rPr>
              <w:noProof/>
              <w:sz w:val="28"/>
              <w:szCs w:val="28"/>
              <w:lang w:val="ru-RU" w:eastAsia="de-DE"/>
            </w:rPr>
          </w:rPrChange>
        </w:rPr>
        <w:tab/>
        <w:t xml:space="preserve">      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418"/>
      </w:tblGrid>
      <w:tr w:rsidR="0017311F" w:rsidRPr="0017311F" w14:paraId="636D70EE" w14:textId="77777777" w:rsidTr="0070404D">
        <w:tc>
          <w:tcPr>
            <w:tcW w:w="8080" w:type="dxa"/>
          </w:tcPr>
          <w:p w14:paraId="7A5D41FA" w14:textId="3219C3E0" w:rsidR="0017311F" w:rsidRPr="00AB2886" w:rsidRDefault="0017311F" w:rsidP="0017311F">
            <w:pPr>
              <w:widowControl w:val="0"/>
              <w:jc w:val="both"/>
              <w:rPr>
                <w:rFonts w:cstheme="minorBidi"/>
                <w:b/>
                <w:sz w:val="26"/>
                <w:szCs w:val="26"/>
                <w:lang w:eastAsia="ru-RU"/>
                <w:rPrChange w:id="97" w:author="Наталья Роговая" w:date="2020-08-19T21:18:00Z">
                  <w:rPr>
                    <w:rFonts w:cstheme="minorBidi"/>
                    <w:b/>
                    <w:sz w:val="26"/>
                    <w:szCs w:val="26"/>
                    <w:lang w:val="ru-RU" w:eastAsia="ru-RU"/>
                  </w:rPr>
                </w:rPrChange>
              </w:rPr>
            </w:pPr>
            <w:del w:id="98" w:author="Наталья Роговая" w:date="2020-08-19T21:18:00Z">
              <w:r w:rsidRPr="0017311F" w:rsidDel="00AB2886">
                <w:rPr>
                  <w:rFonts w:cstheme="minorBidi"/>
                  <w:b/>
                  <w:sz w:val="26"/>
                  <w:szCs w:val="26"/>
                  <w:lang w:val="ru-RU" w:eastAsia="ru-RU"/>
                </w:rPr>
                <w:delText>Наименование</w:delText>
              </w:r>
            </w:del>
            <w:ins w:id="99" w:author="Наталья Роговая" w:date="2020-08-19T21:18:00Z">
              <w:r w:rsidR="00AB2886">
                <w:rPr>
                  <w:rFonts w:cstheme="minorBidi"/>
                  <w:b/>
                  <w:sz w:val="26"/>
                  <w:szCs w:val="26"/>
                  <w:lang w:eastAsia="ru-RU"/>
                </w:rPr>
                <w:t>Name</w:t>
              </w:r>
            </w:ins>
          </w:p>
        </w:tc>
        <w:tc>
          <w:tcPr>
            <w:tcW w:w="1418" w:type="dxa"/>
          </w:tcPr>
          <w:p w14:paraId="66B907CF" w14:textId="6483ACF1" w:rsidR="0017311F" w:rsidRPr="0017311F" w:rsidRDefault="0017311F" w:rsidP="0017311F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r w:rsidRPr="0017311F">
              <w:rPr>
                <w:rFonts w:eastAsiaTheme="minorHAnsi" w:cstheme="minorBidi"/>
                <w:sz w:val="26"/>
                <w:szCs w:val="26"/>
                <w:lang w:val="ru-RU"/>
              </w:rPr>
              <w:t>(</w:t>
            </w:r>
            <w:del w:id="100" w:author="Наталья Роговая" w:date="2020-08-19T21:22:00Z">
              <w:r w:rsidRPr="0017311F" w:rsidDel="00AB2886">
                <w:rPr>
                  <w:rFonts w:eastAsiaTheme="minorHAnsi" w:cstheme="minorBidi"/>
                  <w:sz w:val="26"/>
                  <w:szCs w:val="26"/>
                  <w:lang w:val="ru-RU"/>
                </w:rPr>
                <w:delText>тыс. руб</w:delText>
              </w:r>
            </w:del>
            <w:ins w:id="101" w:author="Наталья Роговая" w:date="2020-08-19T21:22:00Z">
              <w:r w:rsidR="00AB2886">
                <w:rPr>
                  <w:rFonts w:eastAsiaTheme="minorHAnsi" w:cstheme="minorBidi"/>
                  <w:sz w:val="26"/>
                  <w:szCs w:val="26"/>
                </w:rPr>
                <w:t>thousand rubles</w:t>
              </w:r>
            </w:ins>
            <w:del w:id="102" w:author="Наталья Роговая" w:date="2020-08-19T21:22:00Z">
              <w:r w:rsidRPr="0017311F" w:rsidDel="00AB2886">
                <w:rPr>
                  <w:rFonts w:eastAsiaTheme="minorHAnsi" w:cstheme="minorBidi"/>
                  <w:sz w:val="26"/>
                  <w:szCs w:val="26"/>
                  <w:lang w:val="ru-RU"/>
                </w:rPr>
                <w:delText>.</w:delText>
              </w:r>
            </w:del>
            <w:r w:rsidRPr="0017311F">
              <w:rPr>
                <w:rFonts w:eastAsiaTheme="minorHAnsi" w:cstheme="minorBidi"/>
                <w:sz w:val="26"/>
                <w:szCs w:val="26"/>
                <w:lang w:val="ru-RU"/>
              </w:rPr>
              <w:t>)</w:t>
            </w:r>
          </w:p>
        </w:tc>
      </w:tr>
      <w:tr w:rsidR="0017311F" w:rsidRPr="0017311F" w14:paraId="4FD2F086" w14:textId="77777777" w:rsidTr="0070404D">
        <w:tc>
          <w:tcPr>
            <w:tcW w:w="8080" w:type="dxa"/>
          </w:tcPr>
          <w:p w14:paraId="78924767" w14:textId="1076F0F7" w:rsidR="0017311F" w:rsidRPr="00AB2886" w:rsidRDefault="00AB2886" w:rsidP="0017311F">
            <w:pPr>
              <w:widowControl w:val="0"/>
              <w:jc w:val="both"/>
              <w:rPr>
                <w:rFonts w:cstheme="minorBidi"/>
                <w:sz w:val="26"/>
                <w:szCs w:val="26"/>
                <w:lang w:eastAsia="ru-RU"/>
                <w:rPrChange w:id="103" w:author="Наталья Роговая" w:date="2020-08-19T21:19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</w:pPr>
            <w:ins w:id="104" w:author="Наталья Роговая" w:date="2020-08-19T21:19:00Z">
              <w:r w:rsidRPr="00AB2886">
                <w:rPr>
                  <w:rFonts w:cstheme="minorBidi"/>
                  <w:sz w:val="26"/>
                  <w:szCs w:val="26"/>
                  <w:lang w:eastAsia="ru-RU"/>
                  <w:rPrChange w:id="105" w:author="Наталья Роговая" w:date="2020-08-19T21:19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t>Accumulated profit (accumulated losses)</w:t>
              </w:r>
            </w:ins>
            <w:del w:id="106" w:author="Наталья Роговая" w:date="2020-08-19T21:19:00Z">
              <w:r w:rsidR="0017311F"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Нераспределенная</w:delText>
              </w:r>
              <w:r w:rsidR="0017311F"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07" w:author="Наталья Роговая" w:date="2020-08-19T21:19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="0017311F"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прибыль</w:delText>
              </w:r>
              <w:r w:rsidR="0017311F"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08" w:author="Наталья Роговая" w:date="2020-08-19T21:19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(</w:delText>
              </w:r>
              <w:r w:rsidR="0017311F"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непокрытый</w:delText>
              </w:r>
              <w:r w:rsidR="0017311F"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09" w:author="Наталья Роговая" w:date="2020-08-19T21:19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="0017311F"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убыток</w:delText>
              </w:r>
              <w:r w:rsidR="0017311F"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10" w:author="Наталья Роговая" w:date="2020-08-19T21:19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) </w:delText>
              </w:r>
            </w:del>
            <w:ins w:id="111" w:author="Наталья Роговая" w:date="2020-08-19T21:19:00Z">
              <w:r>
                <w:rPr>
                  <w:rFonts w:cstheme="minorBidi"/>
                  <w:sz w:val="26"/>
                  <w:szCs w:val="26"/>
                  <w:lang w:eastAsia="ru-RU"/>
                </w:rPr>
                <w:t xml:space="preserve"> of the </w:t>
              </w:r>
            </w:ins>
            <w:del w:id="112" w:author="Наталья Роговая" w:date="2020-08-19T21:19:00Z">
              <w:r w:rsidR="0017311F"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отчетного</w:delText>
              </w:r>
              <w:r w:rsidR="0017311F"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13" w:author="Наталья Роговая" w:date="2020-08-19T21:19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="0017311F"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периода</w:delText>
              </w:r>
            </w:del>
            <w:ins w:id="114" w:author="Наталья Роговая" w:date="2020-08-19T21:19:00Z">
              <w:r>
                <w:rPr>
                  <w:rFonts w:cstheme="minorBidi"/>
                  <w:sz w:val="26"/>
                  <w:szCs w:val="26"/>
                  <w:lang w:eastAsia="ru-RU"/>
                </w:rPr>
                <w:t>reporting period</w:t>
              </w:r>
            </w:ins>
            <w:r w:rsidR="0017311F" w:rsidRPr="00AB2886">
              <w:rPr>
                <w:rFonts w:cstheme="minorBidi"/>
                <w:sz w:val="26"/>
                <w:szCs w:val="26"/>
                <w:lang w:eastAsia="ru-RU"/>
                <w:rPrChange w:id="115" w:author="Наталья Роговая" w:date="2020-08-19T21:19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  <w:t>:</w:t>
            </w:r>
          </w:p>
        </w:tc>
        <w:tc>
          <w:tcPr>
            <w:tcW w:w="1418" w:type="dxa"/>
          </w:tcPr>
          <w:p w14:paraId="1ECA3EAB" w14:textId="3253EA66" w:rsidR="0017311F" w:rsidRPr="0017311F" w:rsidRDefault="0017311F" w:rsidP="0017311F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r w:rsidRPr="0017311F">
              <w:rPr>
                <w:sz w:val="26"/>
                <w:szCs w:val="26"/>
                <w:lang w:val="ru-RU" w:eastAsia="ru-RU"/>
              </w:rPr>
              <w:t>2</w:t>
            </w:r>
            <w:ins w:id="116" w:author="Наталья Роговая" w:date="2020-08-20T13:20:00Z"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del w:id="117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> </w:delText>
              </w:r>
            </w:del>
            <w:r w:rsidRPr="0017311F">
              <w:rPr>
                <w:sz w:val="26"/>
                <w:szCs w:val="26"/>
                <w:lang w:val="ru-RU" w:eastAsia="ru-RU"/>
              </w:rPr>
              <w:t>428</w:t>
            </w:r>
            <w:del w:id="118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> </w:delText>
              </w:r>
            </w:del>
            <w:ins w:id="119" w:author="Наталья Роговая" w:date="2020-08-20T13:20:00Z"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z w:val="26"/>
                <w:szCs w:val="26"/>
                <w:lang w:val="ru-RU" w:eastAsia="ru-RU"/>
              </w:rPr>
              <w:t>01</w:t>
            </w:r>
            <w:r w:rsidRPr="0017311F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17311F" w:rsidRPr="0017311F" w14:paraId="159DE1A3" w14:textId="77777777" w:rsidTr="0070404D">
        <w:tc>
          <w:tcPr>
            <w:tcW w:w="8080" w:type="dxa"/>
          </w:tcPr>
          <w:p w14:paraId="6A622CAE" w14:textId="511FB90C" w:rsidR="0017311F" w:rsidRPr="0017311F" w:rsidRDefault="0017311F" w:rsidP="0017311F">
            <w:pPr>
              <w:widowControl w:val="0"/>
              <w:jc w:val="both"/>
              <w:rPr>
                <w:rFonts w:cstheme="minorBidi"/>
                <w:sz w:val="26"/>
                <w:szCs w:val="26"/>
                <w:lang w:val="ru-RU" w:eastAsia="ru-RU"/>
              </w:rPr>
            </w:pPr>
            <w:del w:id="120" w:author="Наталья Роговая" w:date="2020-08-19T21:22:00Z"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Распределить на</w:delText>
              </w:r>
            </w:del>
            <w:ins w:id="121" w:author="Наталья Роговая" w:date="2020-08-19T21:22:00Z">
              <w:r w:rsidR="00AB2886">
                <w:rPr>
                  <w:rFonts w:cstheme="minorBidi"/>
                  <w:sz w:val="26"/>
                  <w:szCs w:val="26"/>
                  <w:lang w:eastAsia="ru-RU"/>
                </w:rPr>
                <w:t>Distribute into</w:t>
              </w:r>
            </w:ins>
            <w:r w:rsidRPr="0017311F">
              <w:rPr>
                <w:rFonts w:cstheme="minorBidi"/>
                <w:sz w:val="26"/>
                <w:szCs w:val="26"/>
                <w:lang w:val="ru-RU" w:eastAsia="ru-RU"/>
              </w:rPr>
              <w:t xml:space="preserve">:           </w:t>
            </w:r>
            <w:ins w:id="122" w:author="Наталья Роговая" w:date="2020-08-19T21:23:00Z">
              <w:r w:rsidR="00AB2886">
                <w:rPr>
                  <w:rFonts w:cstheme="minorBidi"/>
                  <w:sz w:val="26"/>
                  <w:szCs w:val="26"/>
                  <w:lang w:eastAsia="ru-RU"/>
                </w:rPr>
                <w:t xml:space="preserve">    R</w:t>
              </w:r>
              <w:proofErr w:type="spellStart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>eserve</w:t>
              </w:r>
              <w:proofErr w:type="spellEnd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 xml:space="preserve"> </w:t>
              </w:r>
              <w:proofErr w:type="spellStart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>fund</w:t>
              </w:r>
            </w:ins>
            <w:proofErr w:type="spellEnd"/>
            <w:del w:id="123" w:author="Наталья Роговая" w:date="2020-08-19T21:23:00Z"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Резервный фонд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D8B" w14:textId="3C3C06EA" w:rsidR="0017311F" w:rsidRPr="0017311F" w:rsidRDefault="0017311F" w:rsidP="0017311F">
            <w:pPr>
              <w:suppressAutoHyphens/>
              <w:jc w:val="center"/>
              <w:rPr>
                <w:snapToGrid w:val="0"/>
                <w:color w:val="000000"/>
                <w:sz w:val="26"/>
                <w:szCs w:val="26"/>
                <w:lang w:val="ru-RU" w:eastAsia="ru-RU"/>
              </w:rPr>
            </w:pPr>
            <w:del w:id="124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 xml:space="preserve">121 </w:delText>
              </w:r>
            </w:del>
            <w:ins w:id="125" w:author="Наталья Роговая" w:date="2020-08-20T13:20:00Z">
              <w:r w:rsidR="00657C63" w:rsidRPr="0017311F">
                <w:rPr>
                  <w:sz w:val="26"/>
                  <w:szCs w:val="26"/>
                  <w:lang w:val="ru-RU" w:eastAsia="ru-RU"/>
                </w:rPr>
                <w:t>121</w:t>
              </w:r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z w:val="26"/>
                <w:szCs w:val="26"/>
                <w:lang w:val="ru-RU" w:eastAsia="ru-RU"/>
              </w:rPr>
              <w:t>401</w:t>
            </w:r>
          </w:p>
        </w:tc>
      </w:tr>
      <w:tr w:rsidR="0017311F" w:rsidRPr="0017311F" w14:paraId="5F814773" w14:textId="77777777" w:rsidTr="0070404D">
        <w:tc>
          <w:tcPr>
            <w:tcW w:w="8080" w:type="dxa"/>
          </w:tcPr>
          <w:p w14:paraId="64E5F285" w14:textId="3E917EFE" w:rsidR="0017311F" w:rsidRPr="0017311F" w:rsidRDefault="0017311F" w:rsidP="0017311F">
            <w:pPr>
              <w:widowControl w:val="0"/>
              <w:jc w:val="both"/>
              <w:rPr>
                <w:rFonts w:cstheme="minorBidi"/>
                <w:sz w:val="26"/>
                <w:szCs w:val="26"/>
                <w:lang w:val="ru-RU" w:eastAsia="ru-RU"/>
              </w:rPr>
            </w:pPr>
            <w:r w:rsidRPr="0017311F">
              <w:rPr>
                <w:rFonts w:cstheme="minorBidi"/>
                <w:sz w:val="26"/>
                <w:szCs w:val="26"/>
                <w:lang w:val="ru-RU" w:eastAsia="ru-RU"/>
              </w:rPr>
              <w:t xml:space="preserve">                                        </w:t>
            </w:r>
            <w:ins w:id="126" w:author="Наталья Роговая" w:date="2020-08-19T21:23:00Z">
              <w:r w:rsidR="00AB2886">
                <w:rPr>
                  <w:rFonts w:cstheme="minorBidi"/>
                  <w:sz w:val="26"/>
                  <w:szCs w:val="26"/>
                  <w:lang w:eastAsia="ru-RU"/>
                </w:rPr>
                <w:t>P</w:t>
              </w:r>
              <w:proofErr w:type="spellStart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>rofit</w:t>
              </w:r>
              <w:proofErr w:type="spellEnd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 xml:space="preserve"> </w:t>
              </w:r>
              <w:proofErr w:type="spellStart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>for</w:t>
              </w:r>
              <w:proofErr w:type="spellEnd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 xml:space="preserve"> </w:t>
              </w:r>
              <w:proofErr w:type="spellStart"/>
              <w:r w:rsidR="00AB2886" w:rsidRPr="00AB2886">
                <w:rPr>
                  <w:rFonts w:cstheme="minorBidi"/>
                  <w:sz w:val="26"/>
                  <w:szCs w:val="26"/>
                  <w:lang w:val="ru-RU" w:eastAsia="ru-RU"/>
                </w:rPr>
                <w:t>development</w:t>
              </w:r>
            </w:ins>
            <w:proofErr w:type="spellEnd"/>
            <w:del w:id="127" w:author="Наталья Роговая" w:date="2020-08-19T21:23:00Z"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Прибыль на развитие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BD05" w14:textId="138113DA" w:rsidR="0017311F" w:rsidRPr="0017311F" w:rsidRDefault="0017311F" w:rsidP="0017311F">
            <w:pPr>
              <w:suppressAutoHyphens/>
              <w:jc w:val="center"/>
              <w:rPr>
                <w:snapToGrid w:val="0"/>
                <w:color w:val="000000"/>
                <w:sz w:val="26"/>
                <w:szCs w:val="26"/>
                <w:lang w:eastAsia="ru-RU"/>
              </w:rPr>
            </w:pPr>
            <w:r w:rsidRPr="0017311F">
              <w:rPr>
                <w:snapToGrid w:val="0"/>
                <w:color w:val="000000"/>
                <w:sz w:val="26"/>
                <w:szCs w:val="26"/>
                <w:lang w:eastAsia="ru-RU"/>
              </w:rPr>
              <w:t>1</w:t>
            </w:r>
            <w:del w:id="128" w:author="Наталья Роговая" w:date="2020-08-20T13:20:00Z">
              <w:r w:rsidRPr="0017311F" w:rsidDel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delText> </w:delText>
              </w:r>
            </w:del>
            <w:ins w:id="129" w:author="Наталья Роговая" w:date="2020-08-20T13:20:00Z">
              <w:r w:rsidR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t>,</w:t>
              </w:r>
            </w:ins>
            <w:del w:id="130" w:author="Наталья Роговая" w:date="2020-08-20T13:20:00Z">
              <w:r w:rsidRPr="0017311F" w:rsidDel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delText xml:space="preserve">669 </w:delText>
              </w:r>
            </w:del>
            <w:ins w:id="131" w:author="Наталья Роговая" w:date="2020-08-20T13:20:00Z">
              <w:r w:rsidR="00657C63" w:rsidRPr="0017311F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t>669</w:t>
              </w:r>
              <w:r w:rsidR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napToGrid w:val="0"/>
                <w:color w:val="000000"/>
                <w:sz w:val="26"/>
                <w:szCs w:val="26"/>
                <w:lang w:eastAsia="ru-RU"/>
              </w:rPr>
              <w:t>696</w:t>
            </w:r>
          </w:p>
        </w:tc>
      </w:tr>
      <w:tr w:rsidR="0017311F" w:rsidRPr="0017311F" w14:paraId="5352D5EF" w14:textId="77777777" w:rsidTr="0070404D">
        <w:tc>
          <w:tcPr>
            <w:tcW w:w="8080" w:type="dxa"/>
          </w:tcPr>
          <w:p w14:paraId="7D9EF06C" w14:textId="59E3A4D2" w:rsidR="0017311F" w:rsidRPr="00AB2886" w:rsidRDefault="0017311F" w:rsidP="0017311F">
            <w:pPr>
              <w:widowControl w:val="0"/>
              <w:jc w:val="both"/>
              <w:rPr>
                <w:rFonts w:cstheme="minorBidi"/>
                <w:sz w:val="26"/>
                <w:szCs w:val="26"/>
                <w:lang w:eastAsia="ru-RU"/>
                <w:rPrChange w:id="132" w:author="Наталья Роговая" w:date="2020-08-19T21:23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</w:pPr>
            <w:r w:rsidRPr="0017311F">
              <w:rPr>
                <w:rFonts w:cstheme="minorBidi"/>
                <w:sz w:val="26"/>
                <w:szCs w:val="26"/>
                <w:lang w:val="ru-RU" w:eastAsia="ru-RU"/>
              </w:rPr>
              <w:t xml:space="preserve">                                        </w:t>
            </w:r>
            <w:del w:id="133" w:author="Наталья Роговая" w:date="2020-08-19T21:23:00Z"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Дивиденды</w:delText>
              </w:r>
            </w:del>
            <w:ins w:id="134" w:author="Наталья Роговая" w:date="2020-08-19T21:24:00Z">
              <w:r w:rsidR="00AB2886">
                <w:rPr>
                  <w:rFonts w:cstheme="minorBidi"/>
                  <w:sz w:val="26"/>
                  <w:szCs w:val="26"/>
                  <w:lang w:eastAsia="ru-RU"/>
                </w:rPr>
                <w:t xml:space="preserve">Dividends </w:t>
              </w:r>
            </w:ins>
          </w:p>
        </w:tc>
        <w:tc>
          <w:tcPr>
            <w:tcW w:w="1418" w:type="dxa"/>
          </w:tcPr>
          <w:p w14:paraId="557A63C8" w14:textId="1B164B05" w:rsidR="0017311F" w:rsidRPr="0017311F" w:rsidRDefault="0017311F" w:rsidP="0017311F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del w:id="135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 xml:space="preserve">636 </w:delText>
              </w:r>
            </w:del>
            <w:ins w:id="136" w:author="Наталья Роговая" w:date="2020-08-20T13:20:00Z">
              <w:r w:rsidR="00657C63" w:rsidRPr="0017311F">
                <w:rPr>
                  <w:sz w:val="26"/>
                  <w:szCs w:val="26"/>
                  <w:lang w:val="ru-RU" w:eastAsia="ru-RU"/>
                </w:rPr>
                <w:t>636</w:t>
              </w:r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z w:val="26"/>
                <w:szCs w:val="26"/>
                <w:lang w:val="ru-RU" w:eastAsia="ru-RU"/>
              </w:rPr>
              <w:t>914</w:t>
            </w:r>
          </w:p>
        </w:tc>
      </w:tr>
      <w:tr w:rsidR="0017311F" w:rsidRPr="0017311F" w14:paraId="4F5F64BD" w14:textId="77777777" w:rsidTr="0070404D">
        <w:tc>
          <w:tcPr>
            <w:tcW w:w="8080" w:type="dxa"/>
          </w:tcPr>
          <w:p w14:paraId="2BE60958" w14:textId="3614A239" w:rsidR="0017311F" w:rsidRPr="00AB2886" w:rsidRDefault="0017311F" w:rsidP="0017311F">
            <w:pPr>
              <w:widowControl w:val="0"/>
              <w:jc w:val="both"/>
              <w:rPr>
                <w:rFonts w:cstheme="minorBidi"/>
                <w:sz w:val="26"/>
                <w:szCs w:val="26"/>
                <w:lang w:eastAsia="ru-RU"/>
                <w:rPrChange w:id="137" w:author="Наталья Роговая" w:date="2020-08-19T21:23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</w:pPr>
            <w:r w:rsidRPr="00AB2886">
              <w:rPr>
                <w:rFonts w:cstheme="minorBidi"/>
                <w:sz w:val="26"/>
                <w:szCs w:val="26"/>
                <w:lang w:eastAsia="ru-RU"/>
                <w:rPrChange w:id="138" w:author="Наталья Роговая" w:date="2020-08-19T21:23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  <w:t xml:space="preserve">                                        </w:t>
            </w:r>
            <w:ins w:id="139" w:author="Наталья Роговая" w:date="2020-08-19T21:24:00Z">
              <w:r w:rsidR="006739E4">
                <w:rPr>
                  <w:rFonts w:cstheme="minorBidi"/>
                  <w:sz w:val="26"/>
                  <w:szCs w:val="26"/>
                  <w:lang w:eastAsia="ru-RU"/>
                </w:rPr>
                <w:t>R</w:t>
              </w:r>
            </w:ins>
            <w:ins w:id="140" w:author="Наталья Роговая" w:date="2020-08-19T21:23:00Z">
              <w:r w:rsidR="00AB2886" w:rsidRPr="00AB2886">
                <w:rPr>
                  <w:rFonts w:cstheme="minorBidi"/>
                  <w:sz w:val="26"/>
                  <w:szCs w:val="26"/>
                  <w:lang w:eastAsia="ru-RU"/>
                  <w:rPrChange w:id="141" w:author="Наталья Роговая" w:date="2020-08-19T21:23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t>epayment of losses for past years</w:t>
              </w:r>
            </w:ins>
            <w:del w:id="142" w:author="Наталья Роговая" w:date="2020-08-19T21:23:00Z"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Погашение</w:delText>
              </w:r>
              <w:r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43" w:author="Наталья Роговая" w:date="2020-08-19T21:23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убытков</w:delText>
              </w:r>
              <w:r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44" w:author="Наталья Роговая" w:date="2020-08-19T21:23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прошлых</w:delText>
              </w:r>
              <w:r w:rsidRPr="00AB2886" w:rsidDel="00AB2886">
                <w:rPr>
                  <w:rFonts w:cstheme="minorBidi"/>
                  <w:sz w:val="26"/>
                  <w:szCs w:val="26"/>
                  <w:lang w:eastAsia="ru-RU"/>
                  <w:rPrChange w:id="145" w:author="Наталья Роговая" w:date="2020-08-19T21:23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AB2886">
                <w:rPr>
                  <w:rFonts w:cstheme="minorBidi"/>
                  <w:sz w:val="26"/>
                  <w:szCs w:val="26"/>
                  <w:lang w:val="ru-RU" w:eastAsia="ru-RU"/>
                </w:rPr>
                <w:delText>лет</w:delText>
              </w:r>
            </w:del>
          </w:p>
        </w:tc>
        <w:tc>
          <w:tcPr>
            <w:tcW w:w="1418" w:type="dxa"/>
          </w:tcPr>
          <w:p w14:paraId="33012E71" w14:textId="77777777" w:rsidR="0017311F" w:rsidRPr="0017311F" w:rsidRDefault="0017311F" w:rsidP="0017311F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r w:rsidRPr="0017311F">
              <w:rPr>
                <w:rFonts w:eastAsiaTheme="minorHAnsi" w:cstheme="minorBidi"/>
                <w:sz w:val="26"/>
                <w:szCs w:val="26"/>
                <w:lang w:val="ru-RU"/>
              </w:rPr>
              <w:t>0</w:t>
            </w:r>
          </w:p>
        </w:tc>
      </w:tr>
    </w:tbl>
    <w:p w14:paraId="19A88FA3" w14:textId="77777777" w:rsidR="007657DC" w:rsidRDefault="007657DC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29B260C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450F7F4A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E930721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6985879A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42B020A5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9E143E3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51F65586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23BCB78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AF9B9F8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59605734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5FFE4652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38DCAF3A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053B0C15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454B2419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6EB49BD6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21CB48E5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0EB83F41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4D5F4DB8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5C357305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098A653B" w14:textId="77777777" w:rsidR="00153CDE" w:rsidRDefault="00153CDE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1D5A36D1" w14:textId="77777777" w:rsidR="00062C89" w:rsidRDefault="00062C89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28F5B41D" w14:textId="77777777" w:rsidR="00153CDE" w:rsidRDefault="00153CDE" w:rsidP="00153CDE">
      <w:pPr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50B7B3F" w14:textId="77777777" w:rsidR="005764DF" w:rsidRDefault="005764DF" w:rsidP="00153CDE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5484215D" w14:textId="77777777" w:rsidR="00A85F49" w:rsidRDefault="00A85F49" w:rsidP="00153CDE">
      <w:pPr>
        <w:jc w:val="center"/>
        <w:outlineLvl w:val="0"/>
        <w:rPr>
          <w:rFonts w:eastAsia="Arial Unicode MS"/>
          <w:b/>
          <w:color w:val="000000"/>
          <w:sz w:val="28"/>
          <w:u w:color="000000"/>
          <w:lang w:val="ru-RU"/>
        </w:rPr>
      </w:pPr>
    </w:p>
    <w:p w14:paraId="73435856" w14:textId="77777777" w:rsidR="006739E4" w:rsidRPr="006739E4" w:rsidRDefault="006739E4" w:rsidP="006739E4">
      <w:pPr>
        <w:jc w:val="center"/>
        <w:outlineLvl w:val="0"/>
        <w:rPr>
          <w:ins w:id="146" w:author="Наталья Роговая" w:date="2020-08-19T21:24:00Z"/>
          <w:rFonts w:eastAsia="Arial Unicode MS"/>
          <w:b/>
          <w:color w:val="000000"/>
          <w:sz w:val="28"/>
          <w:u w:color="000000"/>
          <w:lang w:val="ru-RU"/>
        </w:rPr>
      </w:pPr>
      <w:ins w:id="147" w:author="Наталья Роговая" w:date="2020-08-19T21:24:00Z">
        <w:r w:rsidRPr="006739E4">
          <w:rPr>
            <w:rFonts w:eastAsia="Arial Unicode MS"/>
            <w:b/>
            <w:color w:val="000000"/>
            <w:sz w:val="28"/>
            <w:u w:color="000000"/>
            <w:lang w:val="ru-RU"/>
          </w:rPr>
          <w:lastRenderedPageBreak/>
          <w:t>NOTES TO THE</w:t>
        </w:r>
      </w:ins>
    </w:p>
    <w:p w14:paraId="6C00C1D4" w14:textId="118B0E49" w:rsidR="00BB750B" w:rsidDel="006739E4" w:rsidRDefault="006739E4" w:rsidP="00153CDE">
      <w:pPr>
        <w:jc w:val="center"/>
        <w:outlineLvl w:val="0"/>
        <w:rPr>
          <w:del w:id="148" w:author="Наталья Роговая" w:date="2020-08-19T21:24:00Z"/>
          <w:rFonts w:eastAsia="Arial Unicode MS"/>
          <w:b/>
          <w:color w:val="000000"/>
          <w:sz w:val="28"/>
          <w:u w:color="000000"/>
        </w:rPr>
      </w:pPr>
      <w:ins w:id="149" w:author="Наталья Роговая" w:date="2020-08-19T21:24:00Z">
        <w:r w:rsidRPr="006739E4">
          <w:rPr>
            <w:rFonts w:eastAsia="Arial Unicode MS"/>
            <w:b/>
            <w:color w:val="000000"/>
            <w:sz w:val="28"/>
            <w:u w:color="000000"/>
            <w:rPrChange w:id="150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t>DRAFT RESOLUTION OF THE ANNUAL GENERAL MEETING OF SHAREHOLDERS OF KUBANENERGO</w:t>
        </w:r>
      </w:ins>
      <w:ins w:id="151" w:author="Наталья Роговая" w:date="2020-08-20T12:53:00Z">
        <w:r w:rsidR="00684E11" w:rsidRPr="00684E11">
          <w:rPr>
            <w:rFonts w:eastAsia="Arial Unicode MS"/>
            <w:b/>
            <w:color w:val="000000"/>
            <w:sz w:val="28"/>
            <w:u w:color="000000"/>
          </w:rPr>
          <w:t xml:space="preserve"> </w:t>
        </w:r>
        <w:r w:rsidR="00684E11" w:rsidRPr="00EF2FA2">
          <w:rPr>
            <w:rFonts w:eastAsia="Arial Unicode MS"/>
            <w:b/>
            <w:color w:val="000000"/>
            <w:sz w:val="28"/>
            <w:u w:color="000000"/>
          </w:rPr>
          <w:t>PJSC</w:t>
        </w:r>
        <w:r w:rsidR="00684E11" w:rsidRPr="00684E11" w:rsidDel="006739E4">
          <w:rPr>
            <w:rFonts w:eastAsia="Arial Unicode MS"/>
            <w:b/>
            <w:color w:val="000000"/>
            <w:sz w:val="28"/>
            <w:u w:color="000000"/>
            <w:rPrChange w:id="152" w:author="Наталья Роговая" w:date="2020-08-20T12:53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t xml:space="preserve"> </w:t>
        </w:r>
      </w:ins>
      <w:del w:id="153" w:author="Наталья Роговая" w:date="2020-08-19T21:24:00Z">
        <w:r w:rsidR="000C438D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ПОЯСНИТЕЛЬНАЯ</w:delText>
        </w:r>
        <w:r w:rsidR="000C438D" w:rsidRPr="006739E4" w:rsidDel="006739E4">
          <w:rPr>
            <w:rFonts w:eastAsia="Arial Unicode MS"/>
            <w:b/>
            <w:color w:val="000000"/>
            <w:sz w:val="28"/>
            <w:u w:color="000000"/>
            <w:rPrChange w:id="154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0C438D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ЗАПИСКА</w:delText>
        </w:r>
        <w:r w:rsidR="000C438D" w:rsidRPr="006739E4" w:rsidDel="006739E4">
          <w:rPr>
            <w:rFonts w:eastAsia="Arial Unicode MS"/>
            <w:b/>
            <w:color w:val="000000"/>
            <w:sz w:val="28"/>
            <w:u w:color="000000"/>
            <w:rPrChange w:id="155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</w:del>
    </w:p>
    <w:p w14:paraId="4BFCF398" w14:textId="77777777" w:rsidR="006739E4" w:rsidRPr="006739E4" w:rsidRDefault="006739E4" w:rsidP="006739E4">
      <w:pPr>
        <w:jc w:val="center"/>
        <w:outlineLvl w:val="0"/>
        <w:rPr>
          <w:ins w:id="156" w:author="Наталья Роговая" w:date="2020-08-19T21:25:00Z"/>
          <w:rFonts w:eastAsia="Arial Unicode MS"/>
          <w:b/>
          <w:color w:val="000000"/>
          <w:sz w:val="28"/>
          <w:u w:color="000000"/>
          <w:rPrChange w:id="157" w:author="Наталья Роговая" w:date="2020-08-19T21:24:00Z">
            <w:rPr>
              <w:ins w:id="158" w:author="Наталья Роговая" w:date="2020-08-19T21:25:00Z"/>
              <w:rFonts w:eastAsia="Arial Unicode MS"/>
              <w:b/>
              <w:color w:val="000000"/>
              <w:sz w:val="28"/>
              <w:u w:color="000000"/>
              <w:lang w:val="ru-RU"/>
            </w:rPr>
          </w:rPrChange>
        </w:rPr>
      </w:pPr>
    </w:p>
    <w:p w14:paraId="7418C212" w14:textId="7EB7FBC9" w:rsidR="00CF1A94" w:rsidRPr="006739E4" w:rsidDel="006739E4" w:rsidRDefault="000C438D" w:rsidP="00BB750B">
      <w:pPr>
        <w:jc w:val="center"/>
        <w:outlineLvl w:val="0"/>
        <w:rPr>
          <w:del w:id="159" w:author="Наталья Роговая" w:date="2020-08-19T21:24:00Z"/>
          <w:rFonts w:eastAsia="Arial Unicode MS"/>
          <w:b/>
          <w:color w:val="000000"/>
          <w:sz w:val="28"/>
          <w:u w:color="000000"/>
          <w:rPrChange w:id="160" w:author="Наталья Роговая" w:date="2020-08-19T21:24:00Z">
            <w:rPr>
              <w:del w:id="161" w:author="Наталья Роговая" w:date="2020-08-19T21:24:00Z"/>
              <w:rFonts w:eastAsia="Arial Unicode MS"/>
              <w:b/>
              <w:color w:val="000000"/>
              <w:sz w:val="28"/>
              <w:u w:color="000000"/>
              <w:lang w:val="ru-RU"/>
            </w:rPr>
          </w:rPrChange>
        </w:rPr>
      </w:pPr>
      <w:del w:id="162" w:author="Наталья Роговая" w:date="2020-08-19T21:24:00Z">
        <w:r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К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63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ПРОЕКТУ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64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РЕШЕНИЯ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65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BB750B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ГОДОВОГО</w:delText>
        </w:r>
        <w:r w:rsidR="00BB750B" w:rsidRPr="006739E4" w:rsidDel="006739E4">
          <w:rPr>
            <w:rFonts w:eastAsia="Arial Unicode MS"/>
            <w:b/>
            <w:color w:val="000000"/>
            <w:sz w:val="28"/>
            <w:u w:color="000000"/>
            <w:rPrChange w:id="166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BB750B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ОБЩЕГО</w:delText>
        </w:r>
        <w:r w:rsidR="00BB750B" w:rsidRPr="006739E4" w:rsidDel="006739E4">
          <w:rPr>
            <w:rFonts w:eastAsia="Arial Unicode MS"/>
            <w:b/>
            <w:color w:val="000000"/>
            <w:sz w:val="28"/>
            <w:u w:color="000000"/>
            <w:rPrChange w:id="167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BB750B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СОБРАНИЯ</w:delText>
        </w:r>
        <w:r w:rsidR="00BB750B" w:rsidRPr="006739E4" w:rsidDel="006739E4">
          <w:rPr>
            <w:rFonts w:eastAsia="Arial Unicode MS"/>
            <w:b/>
            <w:color w:val="000000"/>
            <w:sz w:val="28"/>
            <w:u w:color="000000"/>
            <w:rPrChange w:id="168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1C50DE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АКЦИОНЕРОВ</w:delText>
        </w:r>
        <w:r w:rsidR="001C50DE" w:rsidRPr="006739E4" w:rsidDel="006739E4">
          <w:rPr>
            <w:rFonts w:eastAsia="Arial Unicode MS"/>
            <w:b/>
            <w:color w:val="000000"/>
            <w:sz w:val="28"/>
            <w:u w:color="000000"/>
            <w:rPrChange w:id="169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1C50DE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ПАО</w:delText>
        </w:r>
        <w:r w:rsidR="001C50DE" w:rsidRPr="006739E4" w:rsidDel="006739E4">
          <w:rPr>
            <w:rFonts w:eastAsia="Arial Unicode MS"/>
            <w:b/>
            <w:color w:val="000000"/>
            <w:sz w:val="28"/>
            <w:u w:color="000000"/>
            <w:rPrChange w:id="170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> «</w:delText>
        </w:r>
        <w:r w:rsid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КУБАНЬЭНЕРГО</w:delText>
        </w:r>
        <w:r w:rsidR="001C50DE" w:rsidRPr="006739E4" w:rsidDel="006739E4">
          <w:rPr>
            <w:rFonts w:eastAsia="Arial Unicode MS"/>
            <w:b/>
            <w:color w:val="000000"/>
            <w:sz w:val="28"/>
            <w:u w:color="000000"/>
            <w:rPrChange w:id="171" w:author="Наталья Роговая" w:date="2020-08-19T21:24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>»</w:delText>
        </w:r>
      </w:del>
    </w:p>
    <w:p w14:paraId="74DA27A5" w14:textId="77777777" w:rsidR="00BB750B" w:rsidRPr="006739E4" w:rsidRDefault="00BB750B" w:rsidP="00153CDE">
      <w:pPr>
        <w:jc w:val="center"/>
        <w:outlineLvl w:val="0"/>
        <w:rPr>
          <w:rFonts w:eastAsia="Arial Unicode MS"/>
          <w:b/>
          <w:color w:val="000000"/>
          <w:sz w:val="28"/>
          <w:u w:color="000000"/>
          <w:rPrChange w:id="172" w:author="Наталья Роговая" w:date="2020-08-19T21:24:00Z">
            <w:rPr>
              <w:rFonts w:eastAsia="Arial Unicode MS"/>
              <w:b/>
              <w:color w:val="000000"/>
              <w:sz w:val="28"/>
              <w:u w:color="000000"/>
              <w:lang w:val="ru-RU"/>
            </w:rPr>
          </w:rPrChange>
        </w:rPr>
      </w:pPr>
    </w:p>
    <w:p w14:paraId="61823599" w14:textId="77777777" w:rsidR="006739E4" w:rsidRDefault="006739E4" w:rsidP="006739E4">
      <w:pPr>
        <w:jc w:val="center"/>
        <w:outlineLvl w:val="0"/>
        <w:rPr>
          <w:ins w:id="173" w:author="Наталья Роговая" w:date="2020-08-19T21:27:00Z"/>
          <w:rFonts w:eastAsia="Arial Unicode MS"/>
          <w:b/>
          <w:color w:val="000000"/>
          <w:sz w:val="28"/>
          <w:u w:color="000000"/>
        </w:rPr>
      </w:pPr>
      <w:ins w:id="174" w:author="Наталья Роговая" w:date="2020-08-19T21:26:00Z">
        <w:r>
          <w:rPr>
            <w:rFonts w:eastAsia="Arial Unicode MS"/>
            <w:b/>
            <w:color w:val="000000"/>
            <w:sz w:val="28"/>
            <w:u w:color="000000"/>
          </w:rPr>
          <w:t>“</w:t>
        </w:r>
      </w:ins>
      <w:del w:id="175" w:author="Наталья Роговая" w:date="2020-08-19T21:26:00Z">
        <w:r w:rsidR="005764DF" w:rsidRPr="006739E4" w:rsidDel="006739E4">
          <w:rPr>
            <w:rFonts w:eastAsia="Arial Unicode MS"/>
            <w:b/>
            <w:color w:val="000000"/>
            <w:sz w:val="28"/>
            <w:u w:color="000000"/>
            <w:rPrChange w:id="176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>«</w:delText>
        </w:r>
      </w:del>
      <w:ins w:id="177" w:author="Наталья Роговая" w:date="2020-08-19T21:26:00Z">
        <w:r>
          <w:rPr>
            <w:rFonts w:eastAsia="Arial Unicode MS"/>
            <w:b/>
            <w:color w:val="000000"/>
            <w:sz w:val="28"/>
            <w:u w:color="000000"/>
          </w:rPr>
          <w:t>A</w:t>
        </w:r>
        <w:r w:rsidRPr="006739E4">
          <w:rPr>
            <w:rFonts w:eastAsia="Arial Unicode MS"/>
            <w:b/>
            <w:color w:val="000000"/>
            <w:sz w:val="28"/>
            <w:u w:color="000000"/>
            <w:rPrChange w:id="178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t xml:space="preserve">pproval of the allocation of profit </w:t>
        </w:r>
        <w:r>
          <w:rPr>
            <w:rFonts w:eastAsia="Arial Unicode MS"/>
            <w:b/>
            <w:color w:val="000000"/>
            <w:sz w:val="28"/>
            <w:u w:color="000000"/>
          </w:rPr>
          <w:t xml:space="preserve">of the Company </w:t>
        </w:r>
      </w:ins>
    </w:p>
    <w:p w14:paraId="702FCF90" w14:textId="5A64A105" w:rsidR="005764DF" w:rsidRPr="006739E4" w:rsidDel="006739E4" w:rsidRDefault="006739E4">
      <w:pPr>
        <w:jc w:val="center"/>
        <w:outlineLvl w:val="0"/>
        <w:rPr>
          <w:del w:id="179" w:author="Наталья Роговая" w:date="2020-08-19T21:26:00Z"/>
          <w:rFonts w:eastAsia="Arial Unicode MS"/>
          <w:b/>
          <w:color w:val="000000"/>
          <w:sz w:val="28"/>
          <w:u w:color="000000"/>
          <w:rPrChange w:id="180" w:author="Наталья Роговая" w:date="2020-08-19T21:26:00Z">
            <w:rPr>
              <w:del w:id="181" w:author="Наталья Роговая" w:date="2020-08-19T21:26:00Z"/>
              <w:rFonts w:eastAsia="Arial Unicode MS"/>
              <w:b/>
              <w:color w:val="000000"/>
              <w:sz w:val="28"/>
              <w:u w:color="000000"/>
              <w:lang w:val="ru-RU"/>
            </w:rPr>
          </w:rPrChange>
        </w:rPr>
      </w:pPr>
      <w:ins w:id="182" w:author="Наталья Роговая" w:date="2020-08-19T21:26:00Z">
        <w:r w:rsidRPr="006739E4">
          <w:rPr>
            <w:rFonts w:eastAsia="Arial Unicode MS"/>
            <w:b/>
            <w:color w:val="000000"/>
            <w:sz w:val="28"/>
            <w:u w:color="000000"/>
          </w:rPr>
          <w:t>based on the results of 2019</w:t>
        </w:r>
        <w:r>
          <w:rPr>
            <w:rFonts w:eastAsia="Arial Unicode MS"/>
            <w:b/>
            <w:color w:val="000000"/>
            <w:sz w:val="28"/>
            <w:u w:color="000000"/>
          </w:rPr>
          <w:t>”</w: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</w:rPr>
          <w:t xml:space="preserve"> </w:t>
        </w:r>
      </w:ins>
      <w:del w:id="183" w:author="Наталья Роговая" w:date="2020-08-19T21:26:00Z">
        <w:r w:rsidR="005764DF"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Утверждение</w:delText>
        </w:r>
        <w:r w:rsidR="005764DF" w:rsidRPr="006739E4" w:rsidDel="006739E4">
          <w:rPr>
            <w:rFonts w:eastAsia="Arial Unicode MS"/>
            <w:b/>
            <w:color w:val="000000"/>
            <w:sz w:val="28"/>
            <w:u w:color="000000"/>
            <w:rPrChange w:id="184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5764DF"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распределения</w:delText>
        </w:r>
        <w:r w:rsidR="005764DF" w:rsidRPr="006739E4" w:rsidDel="006739E4">
          <w:rPr>
            <w:rFonts w:eastAsia="Arial Unicode MS"/>
            <w:b/>
            <w:color w:val="000000"/>
            <w:sz w:val="28"/>
            <w:u w:color="000000"/>
            <w:rPrChange w:id="185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5764DF"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прибыли</w:delText>
        </w:r>
        <w:r w:rsidR="005764DF" w:rsidRPr="006739E4" w:rsidDel="006739E4">
          <w:rPr>
            <w:rFonts w:eastAsia="Arial Unicode MS"/>
            <w:b/>
            <w:color w:val="000000"/>
            <w:sz w:val="28"/>
            <w:u w:color="000000"/>
            <w:rPrChange w:id="186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="005764DF"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Общества</w:delText>
        </w:r>
      </w:del>
    </w:p>
    <w:p w14:paraId="753AB36E" w14:textId="1D7C82C4" w:rsidR="005764DF" w:rsidRPr="006739E4" w:rsidRDefault="005764DF">
      <w:pPr>
        <w:jc w:val="center"/>
        <w:outlineLvl w:val="0"/>
        <w:rPr>
          <w:rFonts w:eastAsia="Arial Unicode MS"/>
          <w:b/>
          <w:color w:val="000000"/>
          <w:sz w:val="28"/>
          <w:u w:color="000000"/>
          <w:rPrChange w:id="187" w:author="Наталья Роговая" w:date="2020-08-19T21:26:00Z">
            <w:rPr>
              <w:rFonts w:eastAsia="Arial Unicode MS"/>
              <w:b/>
              <w:color w:val="000000"/>
              <w:sz w:val="28"/>
              <w:u w:color="000000"/>
              <w:lang w:val="ru-RU"/>
            </w:rPr>
          </w:rPrChange>
        </w:rPr>
      </w:pPr>
      <w:del w:id="188" w:author="Наталья Роговая" w:date="2020-08-19T21:26:00Z">
        <w:r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по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89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результатам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90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201</w:delText>
        </w:r>
        <w:r w:rsidR="00E30DA0" w:rsidRPr="006739E4" w:rsidDel="006739E4">
          <w:rPr>
            <w:rFonts w:eastAsia="Arial Unicode MS"/>
            <w:b/>
            <w:color w:val="000000"/>
            <w:sz w:val="28"/>
            <w:u w:color="000000"/>
            <w:rPrChange w:id="191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>9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92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 xml:space="preserve"> </w:delText>
        </w:r>
        <w:r w:rsidRPr="005764DF" w:rsidDel="006739E4">
          <w:rPr>
            <w:rFonts w:eastAsia="Arial Unicode MS"/>
            <w:b/>
            <w:color w:val="000000"/>
            <w:sz w:val="28"/>
            <w:u w:color="000000"/>
            <w:lang w:val="ru-RU"/>
          </w:rPr>
          <w:delText>года</w:delText>
        </w:r>
        <w:r w:rsidRPr="006739E4" w:rsidDel="006739E4">
          <w:rPr>
            <w:rFonts w:eastAsia="Arial Unicode MS"/>
            <w:b/>
            <w:color w:val="000000"/>
            <w:sz w:val="28"/>
            <w:u w:color="000000"/>
            <w:rPrChange w:id="193" w:author="Наталья Роговая" w:date="2020-08-19T21:26:00Z">
              <w:rPr>
                <w:rFonts w:eastAsia="Arial Unicode MS"/>
                <w:b/>
                <w:color w:val="000000"/>
                <w:sz w:val="28"/>
                <w:u w:color="000000"/>
                <w:lang w:val="ru-RU"/>
              </w:rPr>
            </w:rPrChange>
          </w:rPr>
          <w:delText>»</w:delText>
        </w:r>
      </w:del>
    </w:p>
    <w:p w14:paraId="6802875B" w14:textId="77777777" w:rsidR="00556E39" w:rsidRPr="006739E4" w:rsidRDefault="00556E39" w:rsidP="00F60BCD">
      <w:pPr>
        <w:jc w:val="center"/>
        <w:outlineLvl w:val="0"/>
        <w:rPr>
          <w:rFonts w:eastAsia="Arial Unicode MS"/>
          <w:b/>
          <w:color w:val="000000"/>
          <w:sz w:val="28"/>
          <w:u w:color="000000"/>
          <w:rPrChange w:id="194" w:author="Наталья Роговая" w:date="2020-08-19T21:26:00Z">
            <w:rPr>
              <w:rFonts w:eastAsia="Arial Unicode MS"/>
              <w:b/>
              <w:color w:val="000000"/>
              <w:sz w:val="28"/>
              <w:u w:color="000000"/>
              <w:lang w:val="ru-RU"/>
            </w:rPr>
          </w:rPrChange>
        </w:rPr>
      </w:pPr>
    </w:p>
    <w:p w14:paraId="06983EE6" w14:textId="210566E5" w:rsidR="006739E4" w:rsidRPr="007036A9" w:rsidRDefault="006739E4" w:rsidP="003262BA">
      <w:pPr>
        <w:ind w:firstLine="567"/>
        <w:jc w:val="both"/>
        <w:rPr>
          <w:ins w:id="195" w:author="Наталья Роговая" w:date="2020-08-19T21:30:00Z"/>
          <w:sz w:val="28"/>
          <w:szCs w:val="28"/>
          <w:rPrChange w:id="196" w:author="Наталья Роговая" w:date="2020-08-19T21:58:00Z">
            <w:rPr>
              <w:ins w:id="197" w:author="Наталья Роговая" w:date="2020-08-19T21:30:00Z"/>
              <w:sz w:val="28"/>
              <w:szCs w:val="28"/>
              <w:lang w:val="ru-RU"/>
            </w:rPr>
          </w:rPrChange>
        </w:rPr>
      </w:pPr>
      <w:bookmarkStart w:id="198" w:name="OLE_LINK10"/>
      <w:ins w:id="199" w:author="Наталья Роговая" w:date="2020-08-19T21:32:00Z">
        <w:r>
          <w:rPr>
            <w:sz w:val="28"/>
            <w:szCs w:val="28"/>
          </w:rPr>
          <w:t xml:space="preserve">Regarding </w:t>
        </w:r>
      </w:ins>
      <w:ins w:id="200" w:author="Наталья Роговая" w:date="2020-08-19T21:36:00Z">
        <w:r w:rsidR="00312440">
          <w:rPr>
            <w:sz w:val="28"/>
            <w:szCs w:val="28"/>
          </w:rPr>
          <w:t>the</w:t>
        </w:r>
      </w:ins>
      <w:ins w:id="201" w:author="Наталья Роговая" w:date="2020-08-19T21:30:00Z">
        <w:r w:rsidRPr="006739E4">
          <w:rPr>
            <w:sz w:val="28"/>
            <w:szCs w:val="28"/>
            <w:rPrChange w:id="202" w:author="Наталья Роговая" w:date="2020-08-19T21:30:00Z">
              <w:rPr>
                <w:sz w:val="28"/>
                <w:szCs w:val="28"/>
                <w:lang w:val="ru-RU"/>
              </w:rPr>
            </w:rPrChange>
          </w:rPr>
          <w:t xml:space="preserve"> results of financial and economic activities</w:t>
        </w:r>
      </w:ins>
      <w:ins w:id="203" w:author="Наталья Роговая" w:date="2020-08-19T21:36:00Z">
        <w:r w:rsidR="00312440">
          <w:rPr>
            <w:sz w:val="28"/>
            <w:szCs w:val="28"/>
          </w:rPr>
          <w:t xml:space="preserve"> of Kubanenergo PJSC (hereinafter referred to as the Company),</w:t>
        </w:r>
      </w:ins>
      <w:ins w:id="204" w:author="Наталья Роговая" w:date="2020-08-19T21:37:00Z">
        <w:r w:rsidR="00312440">
          <w:rPr>
            <w:sz w:val="28"/>
            <w:szCs w:val="28"/>
          </w:rPr>
          <w:t xml:space="preserve"> net profit for 2019 amounted to </w:t>
        </w:r>
        <w:r w:rsidR="00312440" w:rsidRPr="00312440">
          <w:rPr>
            <w:sz w:val="28"/>
            <w:szCs w:val="28"/>
            <w:rPrChange w:id="205" w:author="Наталья Роговая" w:date="2020-08-19T21:37:00Z">
              <w:rPr>
                <w:sz w:val="28"/>
                <w:szCs w:val="28"/>
                <w:lang w:val="ru-RU"/>
              </w:rPr>
            </w:rPrChange>
          </w:rPr>
          <w:t>2</w:t>
        </w:r>
        <w:r w:rsidR="00312440">
          <w:rPr>
            <w:sz w:val="28"/>
            <w:szCs w:val="28"/>
          </w:rPr>
          <w:t>,</w:t>
        </w:r>
        <w:r w:rsidR="00312440" w:rsidRPr="00312440">
          <w:rPr>
            <w:sz w:val="28"/>
            <w:szCs w:val="28"/>
            <w:rPrChange w:id="206" w:author="Наталья Роговая" w:date="2020-08-19T21:37:00Z">
              <w:rPr>
                <w:sz w:val="28"/>
                <w:szCs w:val="28"/>
                <w:lang w:val="ru-RU"/>
              </w:rPr>
            </w:rPrChange>
          </w:rPr>
          <w:t>428</w:t>
        </w:r>
        <w:r w:rsidR="00312440">
          <w:rPr>
            <w:sz w:val="28"/>
            <w:szCs w:val="28"/>
          </w:rPr>
          <w:t>,</w:t>
        </w:r>
        <w:r w:rsidR="00312440" w:rsidRPr="00312440">
          <w:rPr>
            <w:sz w:val="28"/>
            <w:szCs w:val="28"/>
            <w:rPrChange w:id="207" w:author="Наталья Роговая" w:date="2020-08-19T21:37:00Z">
              <w:rPr>
                <w:sz w:val="28"/>
                <w:szCs w:val="28"/>
                <w:lang w:val="ru-RU"/>
              </w:rPr>
            </w:rPrChange>
          </w:rPr>
          <w:t>011</w:t>
        </w:r>
        <w:r w:rsidR="00312440">
          <w:rPr>
            <w:sz w:val="28"/>
            <w:szCs w:val="28"/>
          </w:rPr>
          <w:t xml:space="preserve"> million rubles</w:t>
        </w:r>
      </w:ins>
      <w:ins w:id="208" w:author="Наталья Роговая" w:date="2020-08-19T21:38:00Z">
        <w:r w:rsidR="00312440">
          <w:rPr>
            <w:sz w:val="28"/>
            <w:szCs w:val="28"/>
          </w:rPr>
          <w:t xml:space="preserve">. </w:t>
        </w:r>
      </w:ins>
      <w:ins w:id="209" w:author="Наталья Роговая" w:date="2020-08-19T22:02:00Z">
        <w:r w:rsidR="0019020F">
          <w:rPr>
            <w:sz w:val="28"/>
            <w:szCs w:val="28"/>
          </w:rPr>
          <w:t>Receipt of n</w:t>
        </w:r>
      </w:ins>
      <w:ins w:id="210" w:author="Наталья Роговая" w:date="2020-08-19T21:43:00Z">
        <w:r w:rsidR="00312440" w:rsidRPr="00312440">
          <w:rPr>
            <w:sz w:val="28"/>
            <w:szCs w:val="28"/>
          </w:rPr>
          <w:t>et profit</w:t>
        </w:r>
        <w:r w:rsidR="00312440">
          <w:rPr>
            <w:sz w:val="28"/>
            <w:szCs w:val="28"/>
          </w:rPr>
          <w:t xml:space="preserve"> for 2019</w:t>
        </w:r>
        <w:r w:rsidR="00312440" w:rsidRPr="00312440">
          <w:rPr>
            <w:sz w:val="28"/>
            <w:szCs w:val="28"/>
          </w:rPr>
          <w:t xml:space="preserve"> was mainly caused by</w:t>
        </w:r>
      </w:ins>
      <w:ins w:id="211" w:author="Наталья Роговая" w:date="2020-08-19T21:57:00Z">
        <w:r w:rsidR="007036A9" w:rsidRPr="007036A9">
          <w:t xml:space="preserve"> </w:t>
        </w:r>
        <w:r w:rsidR="007036A9" w:rsidRPr="007036A9">
          <w:rPr>
            <w:sz w:val="28"/>
            <w:szCs w:val="28"/>
          </w:rPr>
          <w:t>one-time revenue receipts for technological connection from the large declarant of the Federal State Institution “</w:t>
        </w:r>
        <w:proofErr w:type="spellStart"/>
        <w:r w:rsidR="007036A9" w:rsidRPr="007036A9">
          <w:rPr>
            <w:sz w:val="28"/>
            <w:szCs w:val="28"/>
          </w:rPr>
          <w:t>Rostransmodernizatsiya</w:t>
        </w:r>
        <w:proofErr w:type="spellEnd"/>
        <w:r w:rsidR="007036A9" w:rsidRPr="007036A9">
          <w:rPr>
            <w:sz w:val="28"/>
            <w:szCs w:val="28"/>
          </w:rPr>
          <w:t>”</w:t>
        </w:r>
      </w:ins>
      <w:ins w:id="212" w:author="Наталья Роговая" w:date="2020-08-19T21:58:00Z">
        <w:r w:rsidR="007036A9" w:rsidRPr="007036A9">
          <w:rPr>
            <w:sz w:val="28"/>
            <w:szCs w:val="28"/>
            <w:rPrChange w:id="213" w:author="Наталья Роговая" w:date="2020-08-19T21:58:00Z">
              <w:rPr>
                <w:sz w:val="28"/>
                <w:szCs w:val="28"/>
                <w:lang w:val="ru-RU"/>
              </w:rPr>
            </w:rPrChange>
          </w:rPr>
          <w:t>.</w:t>
        </w:r>
      </w:ins>
      <w:ins w:id="214" w:author="Наталья Роговая" w:date="2020-08-19T22:17:00Z">
        <w:r w:rsidR="00F30ED4">
          <w:rPr>
            <w:sz w:val="28"/>
            <w:szCs w:val="28"/>
          </w:rPr>
          <w:t xml:space="preserve"> </w:t>
        </w:r>
      </w:ins>
    </w:p>
    <w:p w14:paraId="440FACC3" w14:textId="07DD1BDE" w:rsidR="003B7528" w:rsidRPr="00F30ED4" w:rsidDel="0019020F" w:rsidRDefault="0019020F" w:rsidP="00FF26F2">
      <w:pPr>
        <w:ind w:firstLine="567"/>
        <w:jc w:val="both"/>
        <w:rPr>
          <w:del w:id="215" w:author="Наталья Роговая" w:date="2020-08-19T22:03:00Z"/>
          <w:sz w:val="28"/>
          <w:szCs w:val="28"/>
          <w:rPrChange w:id="216" w:author="Наталья Роговая" w:date="2020-08-19T22:17:00Z">
            <w:rPr>
              <w:del w:id="217" w:author="Наталья Роговая" w:date="2020-08-19T22:03:00Z"/>
              <w:color w:val="FF0000"/>
              <w:sz w:val="28"/>
              <w:szCs w:val="28"/>
              <w:lang w:val="ru-RU"/>
            </w:rPr>
          </w:rPrChange>
        </w:rPr>
      </w:pPr>
      <w:ins w:id="218" w:author="Наталья Роговая" w:date="2020-08-19T22:04:00Z">
        <w:r w:rsidRPr="00F30ED4">
          <w:rPr>
            <w:sz w:val="28"/>
            <w:szCs w:val="28"/>
            <w:rPrChange w:id="219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The amount of </w:t>
        </w:r>
      </w:ins>
      <w:ins w:id="220" w:author="Наталья Роговая" w:date="2020-08-19T22:05:00Z">
        <w:r w:rsidRPr="00F30ED4">
          <w:rPr>
            <w:sz w:val="28"/>
            <w:szCs w:val="28"/>
            <w:rPrChange w:id="221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dividends on shares of the Company for 2019 is </w:t>
        </w:r>
      </w:ins>
      <w:ins w:id="222" w:author="Наталья Роговая" w:date="2020-08-19T22:06:00Z">
        <w:r w:rsidRPr="00F30ED4">
          <w:rPr>
            <w:sz w:val="28"/>
            <w:szCs w:val="28"/>
            <w:rPrChange w:id="223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determined in accordance with the </w:t>
        </w:r>
      </w:ins>
      <w:ins w:id="224" w:author="Наталья Роговая" w:date="2020-08-19T22:07:00Z">
        <w:r w:rsidRPr="00F30ED4">
          <w:rPr>
            <w:sz w:val="28"/>
            <w:szCs w:val="28"/>
            <w:rPrChange w:id="225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>Regulation on dividend policy</w:t>
        </w:r>
        <w:r w:rsidRPr="00F30ED4" w:rsidDel="0019020F">
          <w:rPr>
            <w:sz w:val="28"/>
            <w:szCs w:val="28"/>
            <w:rPrChange w:id="226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 </w:t>
        </w:r>
        <w:r w:rsidRPr="00F30ED4">
          <w:rPr>
            <w:sz w:val="28"/>
            <w:szCs w:val="28"/>
            <w:rPrChange w:id="227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>of the Company (</w:t>
        </w:r>
      </w:ins>
      <w:ins w:id="228" w:author="Наталья Роговая" w:date="2020-08-19T22:08:00Z">
        <w:r w:rsidRPr="00F30ED4">
          <w:rPr>
            <w:sz w:val="28"/>
            <w:szCs w:val="28"/>
            <w:rPrChange w:id="229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Minutes No. 297/2018 of February 1, 2018) </w:t>
        </w:r>
      </w:ins>
      <w:ins w:id="230" w:author="Наталья Роговая" w:date="2020-08-19T22:10:00Z">
        <w:r w:rsidRPr="00F30ED4">
          <w:rPr>
            <w:sz w:val="28"/>
            <w:szCs w:val="28"/>
            <w:rPrChange w:id="231" w:author="Наталья Роговая" w:date="2020-08-19T22:17:00Z">
              <w:rPr>
                <w:color w:val="FF0000"/>
                <w:sz w:val="28"/>
                <w:szCs w:val="28"/>
                <w:lang w:val="ru-RU"/>
              </w:rPr>
            </w:rPrChange>
          </w:rPr>
          <w:t xml:space="preserve"> </w:t>
        </w:r>
        <w:r w:rsidRPr="00F30ED4">
          <w:rPr>
            <w:sz w:val="28"/>
            <w:szCs w:val="28"/>
            <w:rPrChange w:id="232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>taking into consideration the</w:t>
        </w:r>
      </w:ins>
      <w:ins w:id="233" w:author="Наталья Роговая" w:date="2020-08-19T22:12:00Z">
        <w:r w:rsidRPr="00F30ED4">
          <w:t xml:space="preserve"> </w:t>
        </w:r>
        <w:r w:rsidRPr="00F30ED4">
          <w:rPr>
            <w:sz w:val="28"/>
            <w:szCs w:val="28"/>
            <w:rPrChange w:id="234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>requirements</w:t>
        </w:r>
        <w:r w:rsidRPr="00F30ED4" w:rsidDel="0019020F">
          <w:rPr>
            <w:sz w:val="28"/>
            <w:szCs w:val="28"/>
            <w:rPrChange w:id="235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 </w:t>
        </w:r>
      </w:ins>
      <w:ins w:id="236" w:author="Наталья Роговая" w:date="2020-08-19T22:14:00Z">
        <w:r w:rsidR="00F30ED4" w:rsidRPr="00F30ED4">
          <w:rPr>
            <w:sz w:val="28"/>
            <w:szCs w:val="28"/>
            <w:rPrChange w:id="237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>of</w:t>
        </w:r>
        <w:r w:rsidR="00F30ED4" w:rsidRPr="00F30ED4">
          <w:t xml:space="preserve"> </w:t>
        </w:r>
        <w:r w:rsidR="00F30ED4" w:rsidRPr="00F30ED4">
          <w:rPr>
            <w:sz w:val="28"/>
            <w:szCs w:val="28"/>
            <w:rPrChange w:id="238" w:author="Наталья Роговая" w:date="2020-08-19T22:17:00Z">
              <w:rPr/>
            </w:rPrChange>
          </w:rPr>
          <w:t xml:space="preserve">the </w:t>
        </w:r>
        <w:r w:rsidR="00F30ED4" w:rsidRPr="00F30ED4">
          <w:rPr>
            <w:sz w:val="28"/>
            <w:szCs w:val="28"/>
            <w:rPrChange w:id="239" w:author="Наталья Роговая" w:date="2020-08-19T22:17:00Z">
              <w:rPr>
                <w:color w:val="FF0000"/>
                <w:sz w:val="28"/>
                <w:szCs w:val="28"/>
              </w:rPr>
            </w:rPrChange>
          </w:rPr>
          <w:t xml:space="preserve">Decree of the Government of the Russian Federation of May 29, 2017 No. 1094-r. </w:t>
        </w:r>
      </w:ins>
      <w:ins w:id="240" w:author="Наталья Роговая" w:date="2020-08-19T22:17:00Z">
        <w:r w:rsidR="00F30ED4">
          <w:rPr>
            <w:sz w:val="28"/>
            <w:szCs w:val="28"/>
          </w:rPr>
          <w:t xml:space="preserve">Regarding the results of 2019, </w:t>
        </w:r>
      </w:ins>
      <w:ins w:id="241" w:author="Наталья Роговая" w:date="2020-08-19T22:30:00Z">
        <w:r w:rsidR="00AA0167">
          <w:rPr>
            <w:sz w:val="28"/>
            <w:szCs w:val="28"/>
          </w:rPr>
          <w:t xml:space="preserve">it is suggested to allocate </w:t>
        </w:r>
      </w:ins>
      <w:ins w:id="242" w:author="Наталья Роговая" w:date="2020-08-19T22:18:00Z">
        <w:r w:rsidR="00F30ED4" w:rsidRPr="00F30ED4">
          <w:rPr>
            <w:sz w:val="28"/>
            <w:szCs w:val="28"/>
            <w:rPrChange w:id="243" w:author="Наталья Роговая" w:date="2020-08-19T22:18:00Z">
              <w:rPr>
                <w:sz w:val="28"/>
                <w:szCs w:val="28"/>
                <w:lang w:val="ru-RU"/>
              </w:rPr>
            </w:rPrChange>
          </w:rPr>
          <w:t>636</w:t>
        </w:r>
        <w:r w:rsidR="00F30ED4">
          <w:rPr>
            <w:sz w:val="28"/>
            <w:szCs w:val="28"/>
          </w:rPr>
          <w:t>,</w:t>
        </w:r>
        <w:r w:rsidR="00F30ED4" w:rsidRPr="00F30ED4">
          <w:rPr>
            <w:sz w:val="28"/>
            <w:szCs w:val="28"/>
            <w:rPrChange w:id="244" w:author="Наталья Роговая" w:date="2020-08-19T22:18:00Z">
              <w:rPr>
                <w:sz w:val="28"/>
                <w:szCs w:val="28"/>
                <w:lang w:val="ru-RU"/>
              </w:rPr>
            </w:rPrChange>
          </w:rPr>
          <w:t xml:space="preserve">914 </w:t>
        </w:r>
        <w:r w:rsidR="00F30ED4">
          <w:rPr>
            <w:sz w:val="28"/>
            <w:szCs w:val="28"/>
          </w:rPr>
          <w:t>million rubles for dividend payment.</w:t>
        </w:r>
        <w:r w:rsidR="00F30ED4" w:rsidRPr="00F30ED4" w:rsidDel="0019020F">
          <w:rPr>
            <w:sz w:val="28"/>
            <w:szCs w:val="28"/>
          </w:rPr>
          <w:t xml:space="preserve"> </w:t>
        </w:r>
      </w:ins>
      <w:del w:id="245" w:author="Наталья Роговая" w:date="2020-08-19T22:03:00Z">
        <w:r w:rsidR="003262BA" w:rsidRPr="00F30ED4" w:rsidDel="0019020F">
          <w:rPr>
            <w:sz w:val="28"/>
            <w:szCs w:val="28"/>
            <w:rPrChange w:id="246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По итогам финансово-хозяйственной деятельности </w:delText>
        </w:r>
      </w:del>
      <w:del w:id="247" w:author="Наталья Роговая" w:date="2020-08-19T21:28:00Z">
        <w:r w:rsidR="004F4408" w:rsidRPr="00F30ED4" w:rsidDel="006739E4">
          <w:rPr>
            <w:sz w:val="28"/>
            <w:szCs w:val="28"/>
            <w:rPrChange w:id="248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                                     </w:delText>
        </w:r>
      </w:del>
      <w:del w:id="249" w:author="Наталья Роговая" w:date="2020-08-19T22:03:00Z">
        <w:r w:rsidR="003262BA" w:rsidRPr="00F30ED4" w:rsidDel="0019020F">
          <w:rPr>
            <w:sz w:val="28"/>
            <w:szCs w:val="28"/>
            <w:rPrChange w:id="250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ПАО «</w:delText>
        </w:r>
        <w:r w:rsidR="004F4408" w:rsidRPr="00F30ED4" w:rsidDel="0019020F">
          <w:rPr>
            <w:sz w:val="28"/>
            <w:szCs w:val="28"/>
            <w:rPrChange w:id="251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Кубаньэнерго</w:delText>
        </w:r>
        <w:r w:rsidR="003262BA" w:rsidRPr="00F30ED4" w:rsidDel="0019020F">
          <w:rPr>
            <w:sz w:val="28"/>
            <w:szCs w:val="28"/>
            <w:rPrChange w:id="252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» </w:delText>
        </w:r>
        <w:r w:rsidR="00FF26F2" w:rsidRPr="00F30ED4" w:rsidDel="0019020F">
          <w:rPr>
            <w:sz w:val="28"/>
            <w:szCs w:val="28"/>
            <w:rPrChange w:id="253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(далее – Общество) </w:delText>
        </w:r>
        <w:r w:rsidR="003262BA" w:rsidRPr="00F30ED4" w:rsidDel="0019020F">
          <w:rPr>
            <w:sz w:val="28"/>
            <w:szCs w:val="28"/>
            <w:rPrChange w:id="254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за 201</w:delText>
        </w:r>
        <w:r w:rsidR="00E30DA0" w:rsidRPr="00F30ED4" w:rsidDel="0019020F">
          <w:rPr>
            <w:sz w:val="28"/>
            <w:szCs w:val="28"/>
            <w:rPrChange w:id="255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9</w:delText>
        </w:r>
        <w:r w:rsidR="003262BA" w:rsidRPr="00F30ED4" w:rsidDel="0019020F">
          <w:rPr>
            <w:sz w:val="28"/>
            <w:szCs w:val="28"/>
            <w:rPrChange w:id="256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 год получена чистая прибыль в сумме </w:delText>
        </w:r>
        <w:r w:rsidR="00E30DA0" w:rsidRPr="00F30ED4" w:rsidDel="0019020F">
          <w:rPr>
            <w:sz w:val="28"/>
            <w:szCs w:val="28"/>
            <w:rPrChange w:id="257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2 428 011 </w:delText>
        </w:r>
        <w:r w:rsidR="003262BA" w:rsidRPr="00F30ED4" w:rsidDel="0019020F">
          <w:rPr>
            <w:sz w:val="28"/>
            <w:szCs w:val="28"/>
            <w:rPrChange w:id="258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тыс</w:delText>
        </w:r>
        <w:r w:rsidR="00A322FF" w:rsidRPr="00F30ED4" w:rsidDel="0019020F">
          <w:rPr>
            <w:sz w:val="28"/>
            <w:szCs w:val="28"/>
            <w:rPrChange w:id="259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. рублей. </w:delText>
        </w:r>
        <w:r w:rsidR="00817B47" w:rsidRPr="00F30ED4" w:rsidDel="0019020F">
          <w:rPr>
            <w:sz w:val="28"/>
            <w:szCs w:val="28"/>
            <w:rPrChange w:id="260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П</w:delText>
        </w:r>
        <w:r w:rsidR="00A322FF" w:rsidRPr="00F30ED4" w:rsidDel="0019020F">
          <w:rPr>
            <w:sz w:val="28"/>
            <w:szCs w:val="28"/>
            <w:rPrChange w:id="261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олучение чистой прибыли </w:delText>
        </w:r>
        <w:r w:rsidR="008276A5" w:rsidRPr="00F30ED4" w:rsidDel="0019020F">
          <w:rPr>
            <w:sz w:val="28"/>
            <w:szCs w:val="28"/>
            <w:rPrChange w:id="262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в 2019 году </w:delText>
        </w:r>
        <w:r w:rsidR="00894F47" w:rsidRPr="00F30ED4" w:rsidDel="0019020F">
          <w:rPr>
            <w:sz w:val="28"/>
            <w:szCs w:val="28"/>
            <w:rPrChange w:id="263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в основном </w:delText>
        </w:r>
        <w:r w:rsidR="00A322FF" w:rsidRPr="00F30ED4" w:rsidDel="0019020F">
          <w:rPr>
            <w:sz w:val="28"/>
            <w:szCs w:val="28"/>
            <w:rPrChange w:id="264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обусловлено </w:delText>
        </w:r>
        <w:r w:rsidR="00296008" w:rsidRPr="00F30ED4" w:rsidDel="0019020F">
          <w:rPr>
            <w:sz w:val="28"/>
            <w:szCs w:val="28"/>
            <w:rPrChange w:id="265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единовременным </w:delText>
        </w:r>
        <w:r w:rsidR="008276A5" w:rsidRPr="00F30ED4" w:rsidDel="0019020F">
          <w:rPr>
            <w:sz w:val="28"/>
            <w:szCs w:val="28"/>
            <w:rPrChange w:id="266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получением </w:delText>
        </w:r>
        <w:r w:rsidR="00296008" w:rsidRPr="00F30ED4" w:rsidDel="0019020F">
          <w:rPr>
            <w:sz w:val="28"/>
            <w:szCs w:val="28"/>
            <w:rPrChange w:id="267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выручки</w:delText>
        </w:r>
        <w:r w:rsidR="008276A5" w:rsidRPr="00F30ED4" w:rsidDel="0019020F">
          <w:rPr>
            <w:sz w:val="28"/>
            <w:szCs w:val="28"/>
            <w:rPrChange w:id="268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 от услуг</w:delText>
        </w:r>
        <w:r w:rsidR="004B1352" w:rsidRPr="00F30ED4" w:rsidDel="0019020F">
          <w:rPr>
            <w:sz w:val="28"/>
            <w:szCs w:val="28"/>
            <w:rPrChange w:id="269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 по </w:delText>
        </w:r>
        <w:r w:rsidR="008276A5" w:rsidRPr="00F30ED4" w:rsidDel="0019020F">
          <w:rPr>
            <w:sz w:val="28"/>
            <w:szCs w:val="28"/>
            <w:rPrChange w:id="270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технологическому присоединению</w:delText>
        </w:r>
        <w:r w:rsidR="00296008" w:rsidRPr="00F30ED4" w:rsidDel="0019020F">
          <w:rPr>
            <w:sz w:val="28"/>
            <w:szCs w:val="28"/>
            <w:rPrChange w:id="271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 xml:space="preserve"> от крупного заявителя ФКУ «Ространсмодернизация»</w:delText>
        </w:r>
        <w:r w:rsidR="004B1352" w:rsidRPr="00F30ED4" w:rsidDel="0019020F">
          <w:rPr>
            <w:sz w:val="28"/>
            <w:szCs w:val="28"/>
            <w:rPrChange w:id="272" w:author="Наталья Роговая" w:date="2020-08-19T22:17:00Z">
              <w:rPr>
                <w:sz w:val="28"/>
                <w:szCs w:val="28"/>
                <w:lang w:val="ru-RU"/>
              </w:rPr>
            </w:rPrChange>
          </w:rPr>
          <w:delText>.</w:delText>
        </w:r>
      </w:del>
    </w:p>
    <w:p w14:paraId="60704F14" w14:textId="77777777" w:rsidR="0019020F" w:rsidRPr="0019020F" w:rsidRDefault="0019020F" w:rsidP="003262BA">
      <w:pPr>
        <w:ind w:firstLine="567"/>
        <w:jc w:val="both"/>
        <w:rPr>
          <w:ins w:id="273" w:author="Наталья Роговая" w:date="2020-08-19T22:04:00Z"/>
          <w:sz w:val="28"/>
          <w:szCs w:val="28"/>
          <w:rPrChange w:id="274" w:author="Наталья Роговая" w:date="2020-08-19T22:05:00Z">
            <w:rPr>
              <w:ins w:id="275" w:author="Наталья Роговая" w:date="2020-08-19T22:04:00Z"/>
              <w:sz w:val="28"/>
              <w:szCs w:val="28"/>
              <w:lang w:val="ru-RU"/>
            </w:rPr>
          </w:rPrChange>
        </w:rPr>
      </w:pPr>
    </w:p>
    <w:p w14:paraId="2863949A" w14:textId="49B97157" w:rsidR="00FF26F2" w:rsidRPr="00CC2548" w:rsidDel="00CC2548" w:rsidRDefault="00825991" w:rsidP="00BB1E94">
      <w:pPr>
        <w:ind w:firstLine="567"/>
        <w:jc w:val="both"/>
        <w:rPr>
          <w:del w:id="276" w:author="Наталья Роговая" w:date="2020-08-19T22:31:00Z"/>
          <w:sz w:val="28"/>
          <w:szCs w:val="28"/>
          <w:rPrChange w:id="277" w:author="Наталья Роговая" w:date="2020-08-20T11:08:00Z">
            <w:rPr>
              <w:del w:id="278" w:author="Наталья Роговая" w:date="2020-08-19T22:31:00Z"/>
              <w:sz w:val="28"/>
              <w:szCs w:val="28"/>
              <w:lang w:val="ru-RU"/>
            </w:rPr>
          </w:rPrChange>
        </w:rPr>
      </w:pPr>
      <w:del w:id="279" w:author="Наталья Роговая" w:date="2020-08-19T22:31:00Z">
        <w:r w:rsidRPr="00B938CE" w:rsidDel="00AA0167">
          <w:rPr>
            <w:sz w:val="28"/>
            <w:szCs w:val="28"/>
            <w:lang w:val="ru-RU"/>
          </w:rPr>
          <w:delText>Размер</w:delText>
        </w:r>
        <w:r w:rsidR="00A322FF" w:rsidRPr="00CC2548" w:rsidDel="00AA0167">
          <w:rPr>
            <w:sz w:val="28"/>
            <w:szCs w:val="28"/>
            <w:rPrChange w:id="280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322FF" w:rsidRPr="00B938CE" w:rsidDel="00AA0167">
          <w:rPr>
            <w:sz w:val="28"/>
            <w:szCs w:val="28"/>
            <w:lang w:val="ru-RU"/>
          </w:rPr>
          <w:delText>дивиде</w:delText>
        </w:r>
        <w:r w:rsidRPr="00B938CE" w:rsidDel="00AA0167">
          <w:rPr>
            <w:sz w:val="28"/>
            <w:szCs w:val="28"/>
            <w:lang w:val="ru-RU"/>
          </w:rPr>
          <w:delText>ндов</w:delText>
        </w:r>
        <w:r w:rsidRPr="00CC2548" w:rsidDel="00AA0167">
          <w:rPr>
            <w:sz w:val="28"/>
            <w:szCs w:val="28"/>
            <w:rPrChange w:id="281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B938CE" w:rsidDel="00AA0167">
          <w:rPr>
            <w:sz w:val="28"/>
            <w:szCs w:val="28"/>
            <w:lang w:val="ru-RU"/>
          </w:rPr>
          <w:delText>по</w:delText>
        </w:r>
        <w:r w:rsidRPr="00CC2548" w:rsidDel="00AA0167">
          <w:rPr>
            <w:sz w:val="28"/>
            <w:szCs w:val="28"/>
            <w:rPrChange w:id="282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B938CE" w:rsidDel="00AA0167">
          <w:rPr>
            <w:sz w:val="28"/>
            <w:szCs w:val="28"/>
            <w:lang w:val="ru-RU"/>
          </w:rPr>
          <w:delText>акциям</w:delText>
        </w:r>
        <w:r w:rsidRPr="00CC2548" w:rsidDel="00AA0167">
          <w:rPr>
            <w:sz w:val="28"/>
            <w:szCs w:val="28"/>
            <w:rPrChange w:id="283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B938CE" w:rsidDel="00AA0167">
          <w:rPr>
            <w:sz w:val="28"/>
            <w:szCs w:val="28"/>
            <w:lang w:val="ru-RU"/>
          </w:rPr>
          <w:delText>Общества</w:delText>
        </w:r>
        <w:r w:rsidRPr="00CC2548" w:rsidDel="00AA0167">
          <w:rPr>
            <w:sz w:val="28"/>
            <w:szCs w:val="28"/>
            <w:rPrChange w:id="284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B938CE" w:rsidDel="00AA0167">
          <w:rPr>
            <w:sz w:val="28"/>
            <w:szCs w:val="28"/>
            <w:lang w:val="ru-RU"/>
          </w:rPr>
          <w:delText>за</w:delText>
        </w:r>
        <w:r w:rsidRPr="00CC2548" w:rsidDel="00AA0167">
          <w:rPr>
            <w:sz w:val="28"/>
            <w:szCs w:val="28"/>
            <w:rPrChange w:id="285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201</w:delText>
        </w:r>
        <w:r w:rsidR="00E30DA0" w:rsidRPr="00CC2548" w:rsidDel="00AA0167">
          <w:rPr>
            <w:sz w:val="28"/>
            <w:szCs w:val="28"/>
            <w:rPrChange w:id="286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>9</w:delText>
        </w:r>
        <w:r w:rsidRPr="00CC2548" w:rsidDel="00AA0167">
          <w:rPr>
            <w:sz w:val="28"/>
            <w:szCs w:val="28"/>
            <w:rPrChange w:id="287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B938CE" w:rsidDel="00AA0167">
          <w:rPr>
            <w:sz w:val="28"/>
            <w:szCs w:val="28"/>
            <w:lang w:val="ru-RU"/>
          </w:rPr>
          <w:delText>год</w:delText>
        </w:r>
        <w:r w:rsidR="00A322FF" w:rsidRPr="00CC2548" w:rsidDel="00AA0167">
          <w:rPr>
            <w:sz w:val="28"/>
            <w:szCs w:val="28"/>
            <w:rPrChange w:id="288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Pr="00B938CE" w:rsidDel="00AA0167">
          <w:rPr>
            <w:sz w:val="28"/>
            <w:szCs w:val="28"/>
            <w:lang w:val="ru-RU"/>
          </w:rPr>
          <w:delText>определен</w:delText>
        </w:r>
        <w:r w:rsidR="00FF26F2" w:rsidRPr="00CC2548" w:rsidDel="00AA0167">
          <w:rPr>
            <w:sz w:val="28"/>
            <w:szCs w:val="28"/>
            <w:rPrChange w:id="289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в</w:delText>
        </w:r>
        <w:r w:rsidR="00FF26F2" w:rsidRPr="00CC2548" w:rsidDel="00AA0167">
          <w:rPr>
            <w:sz w:val="28"/>
            <w:szCs w:val="28"/>
            <w:rPrChange w:id="290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соответствии</w:delText>
        </w:r>
        <w:r w:rsidR="00FF26F2" w:rsidRPr="00CC2548" w:rsidDel="00AA0167">
          <w:rPr>
            <w:sz w:val="28"/>
            <w:szCs w:val="28"/>
            <w:rPrChange w:id="291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с</w:delText>
        </w:r>
        <w:r w:rsidR="00FF26F2" w:rsidRPr="00CC2548" w:rsidDel="00AA0167">
          <w:rPr>
            <w:sz w:val="28"/>
            <w:szCs w:val="28"/>
            <w:rPrChange w:id="292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Положением</w:delText>
        </w:r>
        <w:r w:rsidR="00FF26F2" w:rsidRPr="00CC2548" w:rsidDel="00AA0167">
          <w:rPr>
            <w:sz w:val="28"/>
            <w:szCs w:val="28"/>
            <w:rPrChange w:id="293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о</w:delText>
        </w:r>
        <w:r w:rsidR="00FF26F2" w:rsidRPr="00CC2548" w:rsidDel="00AA0167">
          <w:rPr>
            <w:sz w:val="28"/>
            <w:szCs w:val="28"/>
            <w:rPrChange w:id="294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дивидендной</w:delText>
        </w:r>
        <w:r w:rsidR="00FF26F2" w:rsidRPr="00CC2548" w:rsidDel="00AA0167">
          <w:rPr>
            <w:sz w:val="28"/>
            <w:szCs w:val="28"/>
            <w:rPrChange w:id="295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политике</w:delText>
        </w:r>
        <w:r w:rsidR="00FF26F2" w:rsidRPr="00CC2548" w:rsidDel="00AA0167">
          <w:rPr>
            <w:sz w:val="28"/>
            <w:szCs w:val="28"/>
            <w:rPrChange w:id="296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Общества</w:delText>
        </w:r>
        <w:r w:rsidR="00FF26F2" w:rsidRPr="00CC2548" w:rsidDel="00AA0167">
          <w:rPr>
            <w:sz w:val="28"/>
            <w:szCs w:val="28"/>
            <w:rPrChange w:id="297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(</w:delText>
        </w:r>
        <w:r w:rsidR="00FF26F2" w:rsidRPr="00B938CE" w:rsidDel="00AA0167">
          <w:rPr>
            <w:sz w:val="28"/>
            <w:szCs w:val="28"/>
            <w:lang w:val="ru-RU"/>
          </w:rPr>
          <w:delText>протокол</w:delText>
        </w:r>
        <w:r w:rsidR="00FF26F2" w:rsidRPr="00CC2548" w:rsidDel="00AA0167">
          <w:rPr>
            <w:sz w:val="28"/>
            <w:szCs w:val="28"/>
            <w:rPrChange w:id="298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от</w:delText>
        </w:r>
        <w:r w:rsidR="00FF26F2" w:rsidRPr="00CC2548" w:rsidDel="00AA0167">
          <w:rPr>
            <w:sz w:val="28"/>
            <w:szCs w:val="28"/>
            <w:rPrChange w:id="299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01.02.2018 №297/2018) </w:delText>
        </w:r>
        <w:r w:rsidR="00FF26F2" w:rsidRPr="00B938CE" w:rsidDel="00AA0167">
          <w:rPr>
            <w:sz w:val="28"/>
            <w:szCs w:val="28"/>
            <w:lang w:val="ru-RU"/>
          </w:rPr>
          <w:delText>с</w:delText>
        </w:r>
        <w:r w:rsidR="00FF26F2" w:rsidRPr="00CC2548" w:rsidDel="00AA0167">
          <w:rPr>
            <w:sz w:val="28"/>
            <w:szCs w:val="28"/>
            <w:rPrChange w:id="300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учетом</w:delText>
        </w:r>
        <w:r w:rsidR="00FF26F2" w:rsidRPr="00CC2548" w:rsidDel="00AA0167">
          <w:rPr>
            <w:sz w:val="28"/>
            <w:szCs w:val="28"/>
            <w:rPrChange w:id="301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требований</w:delText>
        </w:r>
        <w:r w:rsidR="00FF26F2" w:rsidRPr="00CC2548" w:rsidDel="00AA0167">
          <w:rPr>
            <w:sz w:val="28"/>
            <w:szCs w:val="28"/>
            <w:rPrChange w:id="302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распоряжения</w:delText>
        </w:r>
        <w:r w:rsidR="00FF26F2" w:rsidRPr="00CC2548" w:rsidDel="00AA0167">
          <w:rPr>
            <w:sz w:val="28"/>
            <w:szCs w:val="28"/>
            <w:rPrChange w:id="303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Правите</w:delText>
        </w:r>
        <w:r w:rsidRPr="00B938CE" w:rsidDel="00AA0167">
          <w:rPr>
            <w:sz w:val="28"/>
            <w:szCs w:val="28"/>
            <w:lang w:val="ru-RU"/>
          </w:rPr>
          <w:delText>л</w:delText>
        </w:r>
        <w:r w:rsidR="00FF26F2" w:rsidRPr="00B938CE" w:rsidDel="00AA0167">
          <w:rPr>
            <w:sz w:val="28"/>
            <w:szCs w:val="28"/>
            <w:lang w:val="ru-RU"/>
          </w:rPr>
          <w:delText>ьства</w:delText>
        </w:r>
        <w:r w:rsidR="00FF26F2" w:rsidRPr="00CC2548" w:rsidDel="00AA0167">
          <w:rPr>
            <w:sz w:val="28"/>
            <w:szCs w:val="28"/>
            <w:rPrChange w:id="304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Российской</w:delText>
        </w:r>
        <w:r w:rsidR="00FF26F2" w:rsidRPr="00CC2548" w:rsidDel="00AA0167">
          <w:rPr>
            <w:sz w:val="28"/>
            <w:szCs w:val="28"/>
            <w:rPrChange w:id="305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Федерации</w:delText>
        </w:r>
        <w:r w:rsidR="00FF26F2" w:rsidRPr="00CC2548" w:rsidDel="00AA0167">
          <w:rPr>
            <w:sz w:val="28"/>
            <w:szCs w:val="28"/>
            <w:rPrChange w:id="306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от</w:delText>
        </w:r>
        <w:r w:rsidR="00FF26F2" w:rsidRPr="00CC2548" w:rsidDel="00AA0167">
          <w:rPr>
            <w:sz w:val="28"/>
            <w:szCs w:val="28"/>
            <w:rPrChange w:id="307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29.05.2017 №1094-</w:delText>
        </w:r>
        <w:r w:rsidR="00FF26F2" w:rsidRPr="00B938CE" w:rsidDel="00AA0167">
          <w:rPr>
            <w:sz w:val="28"/>
            <w:szCs w:val="28"/>
            <w:lang w:val="ru-RU"/>
          </w:rPr>
          <w:delText>р</w:delText>
        </w:r>
        <w:r w:rsidR="00FF26F2" w:rsidRPr="00CC2548" w:rsidDel="00AA0167">
          <w:rPr>
            <w:sz w:val="28"/>
            <w:szCs w:val="28"/>
            <w:rPrChange w:id="308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>.</w:delText>
        </w:r>
        <w:r w:rsidRPr="00CC2548" w:rsidDel="00AA0167">
          <w:rPr>
            <w:sz w:val="28"/>
            <w:szCs w:val="28"/>
            <w:rPrChange w:id="309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По</w:delText>
        </w:r>
        <w:r w:rsidR="00FF26F2" w:rsidRPr="00CC2548" w:rsidDel="00AA0167">
          <w:rPr>
            <w:sz w:val="28"/>
            <w:szCs w:val="28"/>
            <w:rPrChange w:id="310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итогам</w:delText>
        </w:r>
        <w:r w:rsidR="00FF26F2" w:rsidRPr="00CC2548" w:rsidDel="00AA0167">
          <w:rPr>
            <w:sz w:val="28"/>
            <w:szCs w:val="28"/>
            <w:rPrChange w:id="311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201</w:delText>
        </w:r>
        <w:r w:rsidR="00E30DA0" w:rsidRPr="00CC2548" w:rsidDel="00AA0167">
          <w:rPr>
            <w:sz w:val="28"/>
            <w:szCs w:val="28"/>
            <w:rPrChange w:id="312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>9</w:delText>
        </w:r>
        <w:r w:rsidR="00FF26F2" w:rsidRPr="00CC2548" w:rsidDel="00AA0167">
          <w:rPr>
            <w:sz w:val="28"/>
            <w:szCs w:val="28"/>
            <w:rPrChange w:id="313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года</w:delText>
        </w:r>
        <w:r w:rsidR="00FF26F2" w:rsidRPr="00CC2548" w:rsidDel="00AA0167">
          <w:rPr>
            <w:sz w:val="28"/>
            <w:szCs w:val="28"/>
            <w:rPrChange w:id="314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bookmarkStart w:id="315" w:name="_Hlk48767910"/>
        <w:r w:rsidR="00FF26F2" w:rsidRPr="00B938CE" w:rsidDel="00AA0167">
          <w:rPr>
            <w:sz w:val="28"/>
            <w:szCs w:val="28"/>
            <w:lang w:val="ru-RU"/>
          </w:rPr>
          <w:delText>на</w:delText>
        </w:r>
        <w:r w:rsidR="00FF26F2" w:rsidRPr="00CC2548" w:rsidDel="00AA0167">
          <w:rPr>
            <w:sz w:val="28"/>
            <w:szCs w:val="28"/>
            <w:rPrChange w:id="316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выплату</w:delText>
        </w:r>
        <w:r w:rsidR="00FF26F2" w:rsidRPr="00CC2548" w:rsidDel="00AA0167">
          <w:rPr>
            <w:sz w:val="28"/>
            <w:szCs w:val="28"/>
            <w:rPrChange w:id="317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дивидендов</w:delText>
        </w:r>
        <w:r w:rsidR="00FF26F2" w:rsidRPr="00CC2548" w:rsidDel="00AA0167">
          <w:rPr>
            <w:sz w:val="28"/>
            <w:szCs w:val="28"/>
            <w:rPrChange w:id="318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предлагается</w:delText>
        </w:r>
        <w:r w:rsidR="00FF26F2" w:rsidRPr="00CC2548" w:rsidDel="00AA0167">
          <w:rPr>
            <w:sz w:val="28"/>
            <w:szCs w:val="28"/>
            <w:rPrChange w:id="319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FF26F2" w:rsidRPr="00B938CE" w:rsidDel="00AA0167">
          <w:rPr>
            <w:sz w:val="28"/>
            <w:szCs w:val="28"/>
            <w:lang w:val="ru-RU"/>
          </w:rPr>
          <w:delText>направить</w:delText>
        </w:r>
        <w:r w:rsidR="00FF26F2" w:rsidRPr="00CC2548" w:rsidDel="00AA0167">
          <w:rPr>
            <w:sz w:val="28"/>
            <w:szCs w:val="28"/>
            <w:rPrChange w:id="320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bookmarkStart w:id="321" w:name="_Hlk48767918"/>
        <w:bookmarkEnd w:id="315"/>
        <w:r w:rsidR="00E30DA0" w:rsidRPr="00CC2548" w:rsidDel="00AA0167">
          <w:rPr>
            <w:sz w:val="28"/>
            <w:szCs w:val="28"/>
            <w:rPrChange w:id="322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636 914 </w:delText>
        </w:r>
        <w:r w:rsidR="00FF26F2" w:rsidRPr="00B938CE" w:rsidDel="00AA0167">
          <w:rPr>
            <w:sz w:val="28"/>
            <w:szCs w:val="28"/>
            <w:lang w:val="ru-RU"/>
          </w:rPr>
          <w:delText>тыс</w:delText>
        </w:r>
        <w:r w:rsidR="00FF26F2" w:rsidRPr="00CC2548" w:rsidDel="00AA0167">
          <w:rPr>
            <w:sz w:val="28"/>
            <w:szCs w:val="28"/>
            <w:rPrChange w:id="323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. </w:delText>
        </w:r>
        <w:r w:rsidR="00FF26F2" w:rsidRPr="00B938CE" w:rsidDel="00AA0167">
          <w:rPr>
            <w:sz w:val="28"/>
            <w:szCs w:val="28"/>
            <w:lang w:val="ru-RU"/>
          </w:rPr>
          <w:delText>рублей</w:delText>
        </w:r>
        <w:bookmarkEnd w:id="321"/>
        <w:r w:rsidR="00FF26F2" w:rsidRPr="00CC2548" w:rsidDel="00AA0167">
          <w:rPr>
            <w:sz w:val="28"/>
            <w:szCs w:val="28"/>
            <w:rPrChange w:id="324" w:author="Наталья Роговая" w:date="2020-08-20T11:08:00Z">
              <w:rPr>
                <w:sz w:val="28"/>
                <w:szCs w:val="28"/>
                <w:lang w:val="ru-RU"/>
              </w:rPr>
            </w:rPrChange>
          </w:rPr>
          <w:delText xml:space="preserve">. </w:delText>
        </w:r>
      </w:del>
    </w:p>
    <w:p w14:paraId="6A3E00DA" w14:textId="455D8E73" w:rsidR="00CC2548" w:rsidRPr="00CC2548" w:rsidRDefault="00CC2548" w:rsidP="00FF26F2">
      <w:pPr>
        <w:ind w:firstLine="567"/>
        <w:jc w:val="both"/>
        <w:rPr>
          <w:ins w:id="325" w:author="Наталья Роговая" w:date="2020-08-20T11:08:00Z"/>
          <w:sz w:val="28"/>
          <w:szCs w:val="28"/>
          <w:rPrChange w:id="326" w:author="Наталья Роговая" w:date="2020-08-20T11:09:00Z">
            <w:rPr>
              <w:ins w:id="327" w:author="Наталья Роговая" w:date="2020-08-20T11:08:00Z"/>
              <w:sz w:val="28"/>
              <w:szCs w:val="28"/>
              <w:lang w:val="ru-RU"/>
            </w:rPr>
          </w:rPrChange>
        </w:rPr>
      </w:pPr>
      <w:ins w:id="328" w:author="Наталья Роговая" w:date="2020-08-20T11:09:00Z">
        <w:r>
          <w:rPr>
            <w:sz w:val="28"/>
            <w:szCs w:val="28"/>
          </w:rPr>
          <w:t xml:space="preserve">In accordance with Section 8 of the </w:t>
        </w:r>
      </w:ins>
      <w:ins w:id="329" w:author="Наталья Роговая" w:date="2020-08-20T11:12:00Z">
        <w:r>
          <w:rPr>
            <w:sz w:val="28"/>
            <w:szCs w:val="28"/>
          </w:rPr>
          <w:t xml:space="preserve">Charter of the Company, the Company </w:t>
        </w:r>
      </w:ins>
      <w:ins w:id="330" w:author="Наталья Роговая" w:date="2020-08-20T11:17:00Z">
        <w:r>
          <w:rPr>
            <w:sz w:val="28"/>
            <w:szCs w:val="28"/>
          </w:rPr>
          <w:t>form</w:t>
        </w:r>
      </w:ins>
      <w:ins w:id="331" w:author="Наталья Роговая" w:date="2020-08-20T11:13:00Z">
        <w:r>
          <w:rPr>
            <w:sz w:val="28"/>
            <w:szCs w:val="28"/>
          </w:rPr>
          <w:t xml:space="preserve">s </w:t>
        </w:r>
      </w:ins>
      <w:ins w:id="332" w:author="Наталья Роговая" w:date="2020-08-20T11:17:00Z">
        <w:r>
          <w:rPr>
            <w:sz w:val="28"/>
            <w:szCs w:val="28"/>
          </w:rPr>
          <w:t xml:space="preserve">a </w:t>
        </w:r>
      </w:ins>
      <w:ins w:id="333" w:author="Наталья Роговая" w:date="2020-08-20T11:35:00Z">
        <w:r w:rsidR="008B59FD">
          <w:rPr>
            <w:sz w:val="28"/>
            <w:szCs w:val="28"/>
          </w:rPr>
          <w:t>R</w:t>
        </w:r>
      </w:ins>
      <w:ins w:id="334" w:author="Наталья Роговая" w:date="2020-08-20T11:17:00Z">
        <w:r>
          <w:rPr>
            <w:sz w:val="28"/>
            <w:szCs w:val="28"/>
          </w:rPr>
          <w:t>eserve fund</w:t>
        </w:r>
      </w:ins>
      <w:ins w:id="335" w:author="Наталья Роговая" w:date="2020-08-20T11:18:00Z">
        <w:r w:rsidR="001D5217">
          <w:rPr>
            <w:sz w:val="28"/>
            <w:szCs w:val="28"/>
          </w:rPr>
          <w:t xml:space="preserve"> in the amount of 5 (five) percent </w:t>
        </w:r>
      </w:ins>
      <w:ins w:id="336" w:author="Наталья Роговая" w:date="2020-08-20T11:19:00Z">
        <w:r w:rsidR="001D5217">
          <w:rPr>
            <w:sz w:val="28"/>
            <w:szCs w:val="28"/>
          </w:rPr>
          <w:t xml:space="preserve">of the </w:t>
        </w:r>
      </w:ins>
      <w:ins w:id="337" w:author="Наталья Роговая" w:date="2020-08-20T11:34:00Z">
        <w:r w:rsidR="008B59FD">
          <w:rPr>
            <w:sz w:val="28"/>
            <w:szCs w:val="28"/>
          </w:rPr>
          <w:t>authorized</w:t>
        </w:r>
      </w:ins>
      <w:ins w:id="338" w:author="Наталья Роговая" w:date="2020-08-20T11:19:00Z">
        <w:r w:rsidR="001D5217">
          <w:rPr>
            <w:sz w:val="28"/>
            <w:szCs w:val="28"/>
          </w:rPr>
          <w:t xml:space="preserve"> capital of the Company.</w:t>
        </w:r>
      </w:ins>
    </w:p>
    <w:p w14:paraId="0F4890AB" w14:textId="076C7254" w:rsidR="00BB1E94" w:rsidRPr="008B59FD" w:rsidDel="008B59FD" w:rsidRDefault="008B59FD" w:rsidP="00BB1E94">
      <w:pPr>
        <w:ind w:firstLine="567"/>
        <w:jc w:val="both"/>
        <w:rPr>
          <w:del w:id="339" w:author="Наталья Роговая" w:date="2020-08-20T11:35:00Z"/>
          <w:sz w:val="28"/>
          <w:szCs w:val="28"/>
          <w:rPrChange w:id="340" w:author="Наталья Роговая" w:date="2020-08-20T11:38:00Z">
            <w:rPr>
              <w:del w:id="341" w:author="Наталья Роговая" w:date="2020-08-20T11:35:00Z"/>
              <w:sz w:val="28"/>
              <w:szCs w:val="28"/>
              <w:lang w:val="ru-RU"/>
            </w:rPr>
          </w:rPrChange>
        </w:rPr>
      </w:pPr>
      <w:ins w:id="342" w:author="Наталья Роговая" w:date="2020-08-20T11:35:00Z">
        <w:r>
          <w:rPr>
            <w:sz w:val="28"/>
            <w:szCs w:val="28"/>
          </w:rPr>
          <w:t xml:space="preserve">The amount of </w:t>
        </w:r>
      </w:ins>
      <w:ins w:id="343" w:author="Наталья Роговая" w:date="2020-08-20T11:39:00Z">
        <w:r w:rsidR="00D35E47">
          <w:rPr>
            <w:sz w:val="28"/>
            <w:szCs w:val="28"/>
          </w:rPr>
          <w:t xml:space="preserve">obligatory </w:t>
        </w:r>
      </w:ins>
      <w:ins w:id="344" w:author="Наталья Роговая" w:date="2020-08-20T11:38:00Z">
        <w:r w:rsidRPr="008B59FD">
          <w:rPr>
            <w:sz w:val="28"/>
            <w:szCs w:val="28"/>
          </w:rPr>
          <w:t xml:space="preserve">annual contributions to the </w:t>
        </w:r>
      </w:ins>
      <w:ins w:id="345" w:author="Наталья Роговая" w:date="2020-08-20T11:39:00Z">
        <w:r w:rsidR="00D35E47">
          <w:rPr>
            <w:sz w:val="28"/>
            <w:szCs w:val="28"/>
          </w:rPr>
          <w:t>R</w:t>
        </w:r>
      </w:ins>
      <w:ins w:id="346" w:author="Наталья Роговая" w:date="2020-08-20T11:38:00Z">
        <w:r w:rsidRPr="008B59FD">
          <w:rPr>
            <w:sz w:val="28"/>
            <w:szCs w:val="28"/>
          </w:rPr>
          <w:t>eserve fund</w:t>
        </w:r>
        <w:r w:rsidRPr="008B59FD" w:rsidDel="008B59FD">
          <w:rPr>
            <w:sz w:val="28"/>
            <w:szCs w:val="28"/>
          </w:rPr>
          <w:t xml:space="preserve"> </w:t>
        </w:r>
      </w:ins>
      <w:ins w:id="347" w:author="Наталья Роговая" w:date="2020-08-20T11:39:00Z">
        <w:r w:rsidR="00D35E47">
          <w:rPr>
            <w:sz w:val="28"/>
            <w:szCs w:val="28"/>
          </w:rPr>
          <w:t xml:space="preserve">of the Company amounted to </w:t>
        </w:r>
      </w:ins>
      <w:ins w:id="348" w:author="Наталья Роговая" w:date="2020-08-20T11:40:00Z">
        <w:r w:rsidR="00D35E47">
          <w:rPr>
            <w:sz w:val="28"/>
            <w:szCs w:val="28"/>
          </w:rPr>
          <w:t xml:space="preserve">5 (five) percent of the Company’s net profit </w:t>
        </w:r>
      </w:ins>
      <w:ins w:id="349" w:author="Наталья Роговая" w:date="2020-08-20T11:41:00Z">
        <w:r w:rsidR="00D35E47">
          <w:rPr>
            <w:sz w:val="28"/>
            <w:szCs w:val="28"/>
          </w:rPr>
          <w:t>un</w:t>
        </w:r>
      </w:ins>
      <w:ins w:id="350" w:author="Наталья Роговая" w:date="2020-08-20T11:40:00Z">
        <w:r w:rsidR="00D35E47">
          <w:rPr>
            <w:sz w:val="28"/>
            <w:szCs w:val="28"/>
          </w:rPr>
          <w:t>til</w:t>
        </w:r>
      </w:ins>
      <w:ins w:id="351" w:author="Наталья Роговая" w:date="2020-08-20T11:41:00Z">
        <w:r w:rsidR="00D35E47">
          <w:rPr>
            <w:sz w:val="28"/>
            <w:szCs w:val="28"/>
          </w:rPr>
          <w:t xml:space="preserve"> the Reserve fund </w:t>
        </w:r>
      </w:ins>
      <w:ins w:id="352" w:author="Наталья Роговая" w:date="2020-08-20T11:44:00Z">
        <w:r w:rsidR="00D35E47">
          <w:rPr>
            <w:sz w:val="28"/>
            <w:szCs w:val="28"/>
          </w:rPr>
          <w:t>reach</w:t>
        </w:r>
      </w:ins>
      <w:ins w:id="353" w:author="Наталья Роговая" w:date="2020-08-20T11:46:00Z">
        <w:r w:rsidR="00D35E47">
          <w:rPr>
            <w:sz w:val="28"/>
            <w:szCs w:val="28"/>
          </w:rPr>
          <w:t>es</w:t>
        </w:r>
      </w:ins>
      <w:ins w:id="354" w:author="Наталья Роговая" w:date="2020-08-20T11:44:00Z">
        <w:r w:rsidR="00D35E47">
          <w:rPr>
            <w:sz w:val="28"/>
            <w:szCs w:val="28"/>
          </w:rPr>
          <w:t xml:space="preserve"> the</w:t>
        </w:r>
      </w:ins>
      <w:ins w:id="355" w:author="Наталья Роговая" w:date="2020-08-20T11:49:00Z">
        <w:r w:rsidR="00D35E47">
          <w:rPr>
            <w:sz w:val="28"/>
            <w:szCs w:val="28"/>
          </w:rPr>
          <w:t xml:space="preserve"> fixed amo</w:t>
        </w:r>
      </w:ins>
      <w:ins w:id="356" w:author="Наталья Роговая" w:date="2020-08-20T11:50:00Z">
        <w:r w:rsidR="00D35E47">
          <w:rPr>
            <w:sz w:val="28"/>
            <w:szCs w:val="28"/>
          </w:rPr>
          <w:t xml:space="preserve">unt. </w:t>
        </w:r>
      </w:ins>
      <w:del w:id="357" w:author="Наталья Роговая" w:date="2020-08-20T11:35:00Z">
        <w:r w:rsidR="00825991" w:rsidRPr="00B938CE" w:rsidDel="008B59FD">
          <w:rPr>
            <w:sz w:val="28"/>
            <w:szCs w:val="28"/>
            <w:lang w:val="ru-RU"/>
          </w:rPr>
          <w:delText>Согласно</w:delText>
        </w:r>
        <w:r w:rsidR="00825991" w:rsidRPr="008B59FD" w:rsidDel="008B59FD">
          <w:rPr>
            <w:sz w:val="28"/>
            <w:szCs w:val="28"/>
            <w:rPrChange w:id="358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825991" w:rsidRPr="00B938CE" w:rsidDel="008B59FD">
          <w:rPr>
            <w:sz w:val="28"/>
            <w:szCs w:val="28"/>
            <w:lang w:val="ru-RU"/>
          </w:rPr>
          <w:delText>статье</w:delText>
        </w:r>
        <w:r w:rsidR="00825991" w:rsidRPr="008B59FD" w:rsidDel="008B59FD">
          <w:rPr>
            <w:sz w:val="28"/>
            <w:szCs w:val="28"/>
            <w:rPrChange w:id="359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8 </w:delText>
        </w:r>
        <w:r w:rsidR="00825991" w:rsidRPr="00B938CE" w:rsidDel="008B59FD">
          <w:rPr>
            <w:sz w:val="28"/>
            <w:szCs w:val="28"/>
            <w:lang w:val="ru-RU"/>
          </w:rPr>
          <w:delText>Устава</w:delText>
        </w:r>
        <w:r w:rsidR="00825991" w:rsidRPr="008B59FD" w:rsidDel="008B59FD">
          <w:rPr>
            <w:sz w:val="28"/>
            <w:szCs w:val="28"/>
            <w:rPrChange w:id="360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825991" w:rsidRPr="00B938CE" w:rsidDel="008B59FD">
          <w:rPr>
            <w:sz w:val="28"/>
            <w:szCs w:val="28"/>
            <w:lang w:val="ru-RU"/>
          </w:rPr>
          <w:delText>Общества</w:delText>
        </w:r>
        <w:r w:rsidR="00BB1E94" w:rsidRPr="008B59FD" w:rsidDel="008B59FD">
          <w:rPr>
            <w:sz w:val="28"/>
            <w:szCs w:val="28"/>
            <w:rPrChange w:id="361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Общество</w:delText>
        </w:r>
        <w:r w:rsidR="00BB1E94" w:rsidRPr="008B59FD" w:rsidDel="008B59FD">
          <w:rPr>
            <w:sz w:val="28"/>
            <w:szCs w:val="28"/>
            <w:rPrChange w:id="362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создает</w:delText>
        </w:r>
        <w:r w:rsidR="00BB1E94" w:rsidRPr="008B59FD" w:rsidDel="008B59FD">
          <w:rPr>
            <w:sz w:val="28"/>
            <w:szCs w:val="28"/>
            <w:rPrChange w:id="363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Резервный</w:delText>
        </w:r>
        <w:r w:rsidR="00BB1E94" w:rsidRPr="008B59FD" w:rsidDel="008B59FD">
          <w:rPr>
            <w:sz w:val="28"/>
            <w:szCs w:val="28"/>
            <w:rPrChange w:id="364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фонд</w:delText>
        </w:r>
        <w:r w:rsidR="00BB1E94" w:rsidRPr="008B59FD" w:rsidDel="008B59FD">
          <w:rPr>
            <w:sz w:val="28"/>
            <w:szCs w:val="28"/>
            <w:rPrChange w:id="365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в</w:delText>
        </w:r>
        <w:r w:rsidR="00BB1E94" w:rsidRPr="008B59FD" w:rsidDel="008B59FD">
          <w:rPr>
            <w:sz w:val="28"/>
            <w:szCs w:val="28"/>
            <w:rPrChange w:id="366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размере</w:delText>
        </w:r>
        <w:r w:rsidR="00BB1E94" w:rsidRPr="008B59FD" w:rsidDel="008B59FD">
          <w:rPr>
            <w:sz w:val="28"/>
            <w:szCs w:val="28"/>
            <w:rPrChange w:id="367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5 (</w:delText>
        </w:r>
        <w:r w:rsidR="00BB1E94" w:rsidRPr="00BB1E94" w:rsidDel="008B59FD">
          <w:rPr>
            <w:sz w:val="28"/>
            <w:szCs w:val="28"/>
            <w:lang w:val="ru-RU"/>
          </w:rPr>
          <w:delText>пяти</w:delText>
        </w:r>
        <w:r w:rsidR="00BB1E94" w:rsidRPr="008B59FD" w:rsidDel="008B59FD">
          <w:rPr>
            <w:sz w:val="28"/>
            <w:szCs w:val="28"/>
            <w:rPrChange w:id="368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) </w:delText>
        </w:r>
        <w:r w:rsidR="00BB1E94" w:rsidRPr="00BB1E94" w:rsidDel="008B59FD">
          <w:rPr>
            <w:sz w:val="28"/>
            <w:szCs w:val="28"/>
            <w:lang w:val="ru-RU"/>
          </w:rPr>
          <w:delText>процентов</w:delText>
        </w:r>
        <w:r w:rsidR="00BB1E94" w:rsidRPr="008B59FD" w:rsidDel="008B59FD">
          <w:rPr>
            <w:sz w:val="28"/>
            <w:szCs w:val="28"/>
            <w:rPrChange w:id="369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от</w:delText>
        </w:r>
        <w:r w:rsidR="00BB1E94" w:rsidRPr="008B59FD" w:rsidDel="008B59FD">
          <w:rPr>
            <w:sz w:val="28"/>
            <w:szCs w:val="28"/>
            <w:rPrChange w:id="370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уставного</w:delText>
        </w:r>
        <w:r w:rsidR="00BB1E94" w:rsidRPr="008B59FD" w:rsidDel="008B59FD">
          <w:rPr>
            <w:sz w:val="28"/>
            <w:szCs w:val="28"/>
            <w:rPrChange w:id="371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капитала</w:delText>
        </w:r>
        <w:r w:rsidR="00BB1E94" w:rsidRPr="008B59FD" w:rsidDel="008B59FD">
          <w:rPr>
            <w:sz w:val="28"/>
            <w:szCs w:val="28"/>
            <w:rPrChange w:id="372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B1E94" w:rsidRPr="00BB1E94" w:rsidDel="008B59FD">
          <w:rPr>
            <w:sz w:val="28"/>
            <w:szCs w:val="28"/>
            <w:lang w:val="ru-RU"/>
          </w:rPr>
          <w:delText>Общества</w:delText>
        </w:r>
        <w:r w:rsidR="00BB1E94" w:rsidRPr="008B59FD" w:rsidDel="008B59FD">
          <w:rPr>
            <w:sz w:val="28"/>
            <w:szCs w:val="28"/>
            <w:rPrChange w:id="373" w:author="Наталья Роговая" w:date="2020-08-20T11:38:00Z">
              <w:rPr>
                <w:sz w:val="28"/>
                <w:szCs w:val="28"/>
                <w:lang w:val="ru-RU"/>
              </w:rPr>
            </w:rPrChange>
          </w:rPr>
          <w:delText>.</w:delText>
        </w:r>
      </w:del>
    </w:p>
    <w:p w14:paraId="393F1356" w14:textId="77777777" w:rsidR="008B59FD" w:rsidRPr="008B59FD" w:rsidRDefault="008B59FD" w:rsidP="00BB1E94">
      <w:pPr>
        <w:ind w:firstLine="567"/>
        <w:jc w:val="both"/>
        <w:rPr>
          <w:ins w:id="374" w:author="Наталья Роговая" w:date="2020-08-20T11:35:00Z"/>
          <w:sz w:val="28"/>
          <w:szCs w:val="28"/>
          <w:rPrChange w:id="375" w:author="Наталья Роговая" w:date="2020-08-20T11:38:00Z">
            <w:rPr>
              <w:ins w:id="376" w:author="Наталья Роговая" w:date="2020-08-20T11:35:00Z"/>
              <w:sz w:val="28"/>
              <w:szCs w:val="28"/>
              <w:lang w:val="ru-RU"/>
            </w:rPr>
          </w:rPrChange>
        </w:rPr>
      </w:pPr>
    </w:p>
    <w:p w14:paraId="6DE2B6DA" w14:textId="290CC062" w:rsidR="00BB1E94" w:rsidDel="003B0D8C" w:rsidRDefault="00BB1E94" w:rsidP="00BB1E94">
      <w:pPr>
        <w:ind w:firstLine="567"/>
        <w:jc w:val="both"/>
        <w:rPr>
          <w:del w:id="377" w:author="Наталья Роговая" w:date="2020-08-20T11:50:00Z"/>
          <w:sz w:val="28"/>
          <w:szCs w:val="28"/>
          <w:lang w:val="ru-RU"/>
        </w:rPr>
      </w:pPr>
      <w:del w:id="378" w:author="Наталья Роговая" w:date="2020-08-20T11:50:00Z">
        <w:r w:rsidRPr="00BB1E94" w:rsidDel="003B0D8C">
          <w:rPr>
            <w:sz w:val="28"/>
            <w:szCs w:val="28"/>
            <w:lang w:val="ru-RU"/>
          </w:rPr>
          <w:delText xml:space="preserve">Размер обязательных ежегодных отчислений в Резервный фонд Общества составляет 5 (Пять) процентов от чистой прибыли Общества до </w:delText>
        </w:r>
        <w:r w:rsidRPr="00B86ED4" w:rsidDel="003B0D8C">
          <w:rPr>
            <w:sz w:val="28"/>
            <w:szCs w:val="28"/>
            <w:lang w:val="ru-RU"/>
          </w:rPr>
          <w:delText>достижения Резервным фондом установленного размера.</w:delText>
        </w:r>
      </w:del>
    </w:p>
    <w:p w14:paraId="693D3C67" w14:textId="6C1C0F93" w:rsidR="003B0D8C" w:rsidRPr="003B0D8C" w:rsidRDefault="003B0D8C" w:rsidP="00BB1E94">
      <w:pPr>
        <w:ind w:firstLine="567"/>
        <w:jc w:val="both"/>
        <w:rPr>
          <w:ins w:id="379" w:author="Наталья Роговая" w:date="2020-08-20T11:50:00Z"/>
          <w:sz w:val="28"/>
          <w:szCs w:val="28"/>
          <w:rPrChange w:id="380" w:author="Наталья Роговая" w:date="2020-08-20T11:53:00Z">
            <w:rPr>
              <w:ins w:id="381" w:author="Наталья Роговая" w:date="2020-08-20T11:50:00Z"/>
              <w:sz w:val="28"/>
              <w:szCs w:val="28"/>
              <w:lang w:val="ru-RU"/>
            </w:rPr>
          </w:rPrChange>
        </w:rPr>
      </w:pPr>
      <w:ins w:id="382" w:author="Наталья Роговая" w:date="2020-08-20T11:51:00Z">
        <w:r>
          <w:rPr>
            <w:sz w:val="28"/>
            <w:szCs w:val="28"/>
          </w:rPr>
          <w:t xml:space="preserve">Regarding the results of 2019, the authorized capital of Kubanenergo PJSC amounted to </w:t>
        </w:r>
        <w:r w:rsidRPr="003B0D8C">
          <w:rPr>
            <w:sz w:val="28"/>
            <w:szCs w:val="28"/>
            <w:rPrChange w:id="383" w:author="Наталья Роговая" w:date="2020-08-20T11:51:00Z">
              <w:rPr>
                <w:sz w:val="28"/>
                <w:szCs w:val="28"/>
                <w:lang w:val="ru-RU"/>
              </w:rPr>
            </w:rPrChange>
          </w:rPr>
          <w:t>33</w:t>
        </w:r>
        <w:r>
          <w:rPr>
            <w:sz w:val="28"/>
            <w:szCs w:val="28"/>
          </w:rPr>
          <w:t>,</w:t>
        </w:r>
        <w:r w:rsidRPr="003B0D8C">
          <w:rPr>
            <w:sz w:val="28"/>
            <w:szCs w:val="28"/>
            <w:rPrChange w:id="384" w:author="Наталья Роговая" w:date="2020-08-20T11:51:00Z">
              <w:rPr>
                <w:sz w:val="28"/>
                <w:szCs w:val="28"/>
                <w:lang w:val="ru-RU"/>
              </w:rPr>
            </w:rPrChange>
          </w:rPr>
          <w:t>465</w:t>
        </w:r>
        <w:r>
          <w:rPr>
            <w:sz w:val="28"/>
            <w:szCs w:val="28"/>
          </w:rPr>
          <w:t>,</w:t>
        </w:r>
        <w:r w:rsidRPr="003B0D8C">
          <w:rPr>
            <w:sz w:val="28"/>
            <w:szCs w:val="28"/>
            <w:rPrChange w:id="385" w:author="Наталья Роговая" w:date="2020-08-20T11:51:00Z">
              <w:rPr>
                <w:sz w:val="28"/>
                <w:szCs w:val="28"/>
                <w:lang w:val="ru-RU"/>
              </w:rPr>
            </w:rPrChange>
          </w:rPr>
          <w:t xml:space="preserve">784 </w:t>
        </w:r>
        <w:r>
          <w:rPr>
            <w:sz w:val="28"/>
            <w:szCs w:val="28"/>
          </w:rPr>
          <w:t>thou</w:t>
        </w:r>
      </w:ins>
      <w:ins w:id="386" w:author="Наталья Роговая" w:date="2020-08-20T11:52:00Z">
        <w:r>
          <w:rPr>
            <w:sz w:val="28"/>
            <w:szCs w:val="28"/>
          </w:rPr>
          <w:t>sand rubles</w:t>
        </w:r>
      </w:ins>
      <w:ins w:id="387" w:author="Наталья Роговая" w:date="2020-08-20T11:51:00Z">
        <w:r w:rsidRPr="003B0D8C">
          <w:rPr>
            <w:sz w:val="28"/>
            <w:szCs w:val="28"/>
            <w:rPrChange w:id="388" w:author="Наталья Роговая" w:date="2020-08-20T11:51:00Z">
              <w:rPr>
                <w:sz w:val="28"/>
                <w:szCs w:val="28"/>
                <w:lang w:val="ru-RU"/>
              </w:rPr>
            </w:rPrChange>
          </w:rPr>
          <w:t xml:space="preserve">, </w:t>
        </w:r>
      </w:ins>
      <w:ins w:id="389" w:author="Наталья Роговая" w:date="2020-08-20T11:52:00Z">
        <w:r>
          <w:rPr>
            <w:sz w:val="28"/>
            <w:szCs w:val="28"/>
          </w:rPr>
          <w:t>the capital reserve amounted to</w:t>
        </w:r>
      </w:ins>
      <w:ins w:id="390" w:author="Наталья Роговая" w:date="2020-08-20T11:51:00Z">
        <w:r w:rsidRPr="003B0D8C">
          <w:rPr>
            <w:sz w:val="28"/>
            <w:szCs w:val="28"/>
            <w:rPrChange w:id="391" w:author="Наталья Роговая" w:date="2020-08-20T11:51:00Z">
              <w:rPr>
                <w:sz w:val="28"/>
                <w:szCs w:val="28"/>
                <w:lang w:val="ru-RU"/>
              </w:rPr>
            </w:rPrChange>
          </w:rPr>
          <w:t xml:space="preserve"> 302</w:t>
        </w:r>
      </w:ins>
      <w:ins w:id="392" w:author="Наталья Роговая" w:date="2020-08-20T11:53:00Z">
        <w:r>
          <w:rPr>
            <w:sz w:val="28"/>
            <w:szCs w:val="28"/>
          </w:rPr>
          <w:t>,</w:t>
        </w:r>
      </w:ins>
      <w:ins w:id="393" w:author="Наталья Роговая" w:date="2020-08-20T11:51:00Z">
        <w:r w:rsidRPr="003B0D8C">
          <w:rPr>
            <w:sz w:val="28"/>
            <w:szCs w:val="28"/>
            <w:rPrChange w:id="394" w:author="Наталья Роговая" w:date="2020-08-20T11:51:00Z">
              <w:rPr>
                <w:sz w:val="28"/>
                <w:szCs w:val="28"/>
                <w:lang w:val="ru-RU"/>
              </w:rPr>
            </w:rPrChange>
          </w:rPr>
          <w:t xml:space="preserve">820 </w:t>
        </w:r>
      </w:ins>
      <w:ins w:id="395" w:author="Наталья Роговая" w:date="2020-08-20T11:53:00Z">
        <w:r>
          <w:rPr>
            <w:sz w:val="28"/>
            <w:szCs w:val="28"/>
          </w:rPr>
          <w:t>thousand rubles.</w:t>
        </w:r>
      </w:ins>
    </w:p>
    <w:p w14:paraId="2D8DB505" w14:textId="4D256E2E" w:rsidR="00BB1E94" w:rsidDel="00536ED2" w:rsidRDefault="00825991" w:rsidP="00BB1E94">
      <w:pPr>
        <w:ind w:firstLine="567"/>
        <w:jc w:val="both"/>
        <w:rPr>
          <w:del w:id="396" w:author="Наталья Роговая" w:date="2020-08-20T11:53:00Z"/>
          <w:sz w:val="28"/>
          <w:szCs w:val="28"/>
          <w:lang w:val="ru-RU"/>
        </w:rPr>
      </w:pPr>
      <w:del w:id="397" w:author="Наталья Роговая" w:date="2020-08-20T11:53:00Z">
        <w:r w:rsidRPr="00B86ED4" w:rsidDel="00536ED2">
          <w:rPr>
            <w:sz w:val="28"/>
            <w:szCs w:val="28"/>
            <w:lang w:val="ru-RU"/>
          </w:rPr>
          <w:delText>По итогам 201</w:delText>
        </w:r>
        <w:r w:rsidR="00E30DA0" w:rsidRPr="00B86ED4" w:rsidDel="00536ED2">
          <w:rPr>
            <w:sz w:val="28"/>
            <w:szCs w:val="28"/>
            <w:lang w:val="ru-RU"/>
          </w:rPr>
          <w:delText>9</w:delText>
        </w:r>
        <w:r w:rsidRPr="00B86ED4" w:rsidDel="00536ED2">
          <w:rPr>
            <w:sz w:val="28"/>
            <w:szCs w:val="28"/>
            <w:lang w:val="ru-RU"/>
          </w:rPr>
          <w:delText xml:space="preserve"> года уставный капитал ПАО «Кубаньэнерго» составляет </w:delText>
        </w:r>
        <w:r w:rsidR="008276A5" w:rsidRPr="001D3854" w:rsidDel="00536ED2">
          <w:rPr>
            <w:sz w:val="28"/>
            <w:szCs w:val="28"/>
            <w:lang w:val="ru-RU"/>
          </w:rPr>
          <w:delText xml:space="preserve">33 465 784 </w:delText>
        </w:r>
        <w:r w:rsidR="005C2D96" w:rsidRPr="001D3854" w:rsidDel="00536ED2">
          <w:rPr>
            <w:sz w:val="28"/>
            <w:szCs w:val="28"/>
            <w:lang w:val="ru-RU"/>
          </w:rPr>
          <w:delText>тыс. руб</w:delText>
        </w:r>
        <w:r w:rsidR="00817B47" w:rsidRPr="001D3854" w:rsidDel="00536ED2">
          <w:rPr>
            <w:sz w:val="28"/>
            <w:szCs w:val="28"/>
            <w:lang w:val="ru-RU"/>
          </w:rPr>
          <w:delText>лей</w:delText>
        </w:r>
        <w:r w:rsidR="005C2D96" w:rsidRPr="001D3854" w:rsidDel="00536ED2">
          <w:rPr>
            <w:sz w:val="28"/>
            <w:szCs w:val="28"/>
            <w:lang w:val="ru-RU"/>
          </w:rPr>
          <w:delText xml:space="preserve">., резервный капитал составляет </w:delText>
        </w:r>
        <w:r w:rsidR="008276A5" w:rsidRPr="001D3854" w:rsidDel="00536ED2">
          <w:rPr>
            <w:sz w:val="28"/>
            <w:szCs w:val="28"/>
            <w:lang w:val="ru-RU"/>
          </w:rPr>
          <w:delText xml:space="preserve">302 820 </w:delText>
        </w:r>
        <w:r w:rsidR="005C2D96" w:rsidRPr="001D3854" w:rsidDel="00536ED2">
          <w:rPr>
            <w:sz w:val="28"/>
            <w:szCs w:val="28"/>
            <w:lang w:val="ru-RU"/>
          </w:rPr>
          <w:delText>тыс. руб</w:delText>
        </w:r>
        <w:r w:rsidR="00817B47" w:rsidRPr="001D3854" w:rsidDel="00536ED2">
          <w:rPr>
            <w:sz w:val="28"/>
            <w:szCs w:val="28"/>
            <w:lang w:val="ru-RU"/>
          </w:rPr>
          <w:delText>лей</w:delText>
        </w:r>
        <w:r w:rsidR="005C2D96" w:rsidRPr="00B86ED4" w:rsidDel="00536ED2">
          <w:rPr>
            <w:sz w:val="28"/>
            <w:szCs w:val="28"/>
            <w:lang w:val="ru-RU"/>
          </w:rPr>
          <w:delText>.</w:delText>
        </w:r>
      </w:del>
    </w:p>
    <w:p w14:paraId="3000A6B1" w14:textId="5CC23202" w:rsidR="00536ED2" w:rsidRPr="00536ED2" w:rsidRDefault="00536ED2">
      <w:pPr>
        <w:ind w:firstLine="567"/>
        <w:jc w:val="both"/>
        <w:rPr>
          <w:ins w:id="398" w:author="Наталья Роговая" w:date="2020-08-20T11:53:00Z"/>
          <w:sz w:val="28"/>
          <w:szCs w:val="28"/>
          <w:rPrChange w:id="399" w:author="Наталья Роговая" w:date="2020-08-20T11:53:00Z">
            <w:rPr>
              <w:ins w:id="400" w:author="Наталья Роговая" w:date="2020-08-20T11:53:00Z"/>
              <w:sz w:val="28"/>
              <w:szCs w:val="28"/>
              <w:lang w:val="ru-RU"/>
            </w:rPr>
          </w:rPrChange>
        </w:rPr>
      </w:pPr>
      <w:ins w:id="401" w:author="Наталья Роговая" w:date="2020-08-20T11:53:00Z">
        <w:r>
          <w:rPr>
            <w:sz w:val="28"/>
            <w:szCs w:val="28"/>
          </w:rPr>
          <w:t xml:space="preserve">In </w:t>
        </w:r>
      </w:ins>
      <w:ins w:id="402" w:author="Наталья Роговая" w:date="2020-08-20T11:54:00Z">
        <w:r>
          <w:rPr>
            <w:sz w:val="28"/>
            <w:szCs w:val="28"/>
          </w:rPr>
          <w:t xml:space="preserve">accordance with the requirements of </w:t>
        </w:r>
      </w:ins>
      <w:ins w:id="403" w:author="Наталья Роговая" w:date="2020-08-20T11:55:00Z">
        <w:r w:rsidRPr="00536ED2">
          <w:rPr>
            <w:sz w:val="28"/>
            <w:szCs w:val="28"/>
          </w:rPr>
          <w:t>the legislation of the Russian Federation</w:t>
        </w:r>
        <w:r>
          <w:rPr>
            <w:sz w:val="28"/>
            <w:szCs w:val="28"/>
          </w:rPr>
          <w:t xml:space="preserve"> (Section 35 of Federal Law of December 26,1995 No.208-FZ “On </w:t>
        </w:r>
      </w:ins>
      <w:ins w:id="404" w:author="Наталья Роговая" w:date="2020-08-20T11:58:00Z">
        <w:r>
          <w:rPr>
            <w:sz w:val="28"/>
            <w:szCs w:val="28"/>
          </w:rPr>
          <w:t xml:space="preserve">Joint Stock Companies”), </w:t>
        </w:r>
      </w:ins>
      <w:ins w:id="405" w:author="Наталья Роговая" w:date="2020-08-20T12:02:00Z">
        <w:r w:rsidR="004421F9">
          <w:rPr>
            <w:sz w:val="28"/>
            <w:szCs w:val="28"/>
          </w:rPr>
          <w:t xml:space="preserve">the share of net profit in the amount of </w:t>
        </w:r>
        <w:r w:rsidR="004421F9" w:rsidRPr="004421F9">
          <w:rPr>
            <w:sz w:val="28"/>
            <w:szCs w:val="28"/>
            <w:rPrChange w:id="406" w:author="Наталья Роговая" w:date="2020-08-20T12:02:00Z">
              <w:rPr>
                <w:sz w:val="28"/>
                <w:szCs w:val="28"/>
                <w:lang w:val="ru-RU"/>
              </w:rPr>
            </w:rPrChange>
          </w:rPr>
          <w:t>121</w:t>
        </w:r>
        <w:r w:rsidR="004421F9">
          <w:rPr>
            <w:sz w:val="28"/>
            <w:szCs w:val="28"/>
          </w:rPr>
          <w:t>,</w:t>
        </w:r>
        <w:r w:rsidR="004421F9" w:rsidRPr="004421F9">
          <w:rPr>
            <w:sz w:val="28"/>
            <w:szCs w:val="28"/>
            <w:rPrChange w:id="407" w:author="Наталья Роговая" w:date="2020-08-20T12:02:00Z">
              <w:rPr>
                <w:sz w:val="28"/>
                <w:szCs w:val="28"/>
                <w:lang w:val="ru-RU"/>
              </w:rPr>
            </w:rPrChange>
          </w:rPr>
          <w:t>401</w:t>
        </w:r>
        <w:r w:rsidR="004421F9">
          <w:rPr>
            <w:sz w:val="28"/>
            <w:szCs w:val="28"/>
          </w:rPr>
          <w:t xml:space="preserve"> thousand rubles will be </w:t>
        </w:r>
      </w:ins>
      <w:ins w:id="408" w:author="Наталья Роговая" w:date="2020-08-20T12:05:00Z">
        <w:r w:rsidR="004421F9" w:rsidRPr="004421F9">
          <w:rPr>
            <w:sz w:val="28"/>
            <w:szCs w:val="28"/>
          </w:rPr>
          <w:t xml:space="preserve">allocated to </w:t>
        </w:r>
        <w:r w:rsidR="004421F9">
          <w:rPr>
            <w:sz w:val="28"/>
            <w:szCs w:val="28"/>
          </w:rPr>
          <w:t xml:space="preserve">the Company’s </w:t>
        </w:r>
        <w:r w:rsidR="004421F9" w:rsidRPr="004421F9">
          <w:rPr>
            <w:sz w:val="28"/>
            <w:szCs w:val="28"/>
          </w:rPr>
          <w:t>reserve fund</w:t>
        </w:r>
        <w:r w:rsidR="004421F9">
          <w:rPr>
            <w:sz w:val="28"/>
            <w:szCs w:val="28"/>
          </w:rPr>
          <w:t xml:space="preserve"> </w:t>
        </w:r>
      </w:ins>
      <w:ins w:id="409" w:author="Наталья Роговая" w:date="2020-08-20T11:59:00Z">
        <w:r>
          <w:rPr>
            <w:sz w:val="28"/>
            <w:szCs w:val="28"/>
          </w:rPr>
          <w:t>in order to achieve the level of the reserve fund</w:t>
        </w:r>
      </w:ins>
      <w:ins w:id="410" w:author="Наталья Роговая" w:date="2020-08-20T12:01:00Z">
        <w:r w:rsidR="004421F9">
          <w:rPr>
            <w:sz w:val="28"/>
            <w:szCs w:val="28"/>
          </w:rPr>
          <w:t>, establishe</w:t>
        </w:r>
      </w:ins>
      <w:ins w:id="411" w:author="Наталья Роговая" w:date="2020-08-20T12:13:00Z">
        <w:r w:rsidR="00371F57">
          <w:rPr>
            <w:sz w:val="28"/>
            <w:szCs w:val="28"/>
          </w:rPr>
          <w:t>d</w:t>
        </w:r>
      </w:ins>
      <w:ins w:id="412" w:author="Наталья Роговая" w:date="2020-08-20T12:01:00Z">
        <w:r w:rsidR="004421F9">
          <w:rPr>
            <w:sz w:val="28"/>
            <w:szCs w:val="28"/>
          </w:rPr>
          <w:t xml:space="preserve"> by the Charter of the Company</w:t>
        </w:r>
      </w:ins>
      <w:ins w:id="413" w:author="Наталья Роговая" w:date="2020-08-20T12:05:00Z">
        <w:r w:rsidR="004421F9">
          <w:rPr>
            <w:sz w:val="28"/>
            <w:szCs w:val="28"/>
          </w:rPr>
          <w:t>.</w:t>
        </w:r>
      </w:ins>
      <w:ins w:id="414" w:author="Наталья Роговая" w:date="2020-08-20T12:01:00Z">
        <w:r w:rsidR="004421F9">
          <w:rPr>
            <w:sz w:val="28"/>
            <w:szCs w:val="28"/>
          </w:rPr>
          <w:t xml:space="preserve"> </w:t>
        </w:r>
      </w:ins>
    </w:p>
    <w:p w14:paraId="306642FB" w14:textId="521C813A" w:rsidR="00FF26F2" w:rsidRPr="00371F57" w:rsidDel="00371F57" w:rsidRDefault="00371F57" w:rsidP="001F5F23">
      <w:pPr>
        <w:ind w:firstLine="567"/>
        <w:jc w:val="both"/>
        <w:rPr>
          <w:del w:id="415" w:author="Наталья Роговая" w:date="2020-08-20T12:15:00Z"/>
          <w:sz w:val="28"/>
          <w:szCs w:val="28"/>
          <w:rPrChange w:id="416" w:author="Наталья Роговая" w:date="2020-08-20T12:17:00Z">
            <w:rPr>
              <w:del w:id="417" w:author="Наталья Роговая" w:date="2020-08-20T12:15:00Z"/>
              <w:sz w:val="28"/>
              <w:szCs w:val="28"/>
              <w:lang w:val="ru-RU"/>
            </w:rPr>
          </w:rPrChange>
        </w:rPr>
      </w:pPr>
      <w:ins w:id="418" w:author="Наталья Роговая" w:date="2020-08-20T12:17:00Z">
        <w:r>
          <w:rPr>
            <w:sz w:val="28"/>
            <w:szCs w:val="28"/>
          </w:rPr>
          <w:t xml:space="preserve">It is suggested to allocate </w:t>
        </w:r>
      </w:ins>
      <w:del w:id="419" w:author="Наталья Роговая" w:date="2020-08-20T12:15:00Z">
        <w:r w:rsidR="00BB1E94" w:rsidRPr="00B86ED4" w:rsidDel="00371F57">
          <w:rPr>
            <w:sz w:val="28"/>
            <w:szCs w:val="28"/>
            <w:lang w:val="ru-RU"/>
          </w:rPr>
          <w:delText>В</w:delText>
        </w:r>
        <w:r w:rsidR="005C2D96" w:rsidRPr="00371F57" w:rsidDel="00371F57">
          <w:rPr>
            <w:sz w:val="28"/>
            <w:szCs w:val="28"/>
            <w:rPrChange w:id="420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5C2D96" w:rsidRPr="00B86ED4" w:rsidDel="00371F57">
          <w:rPr>
            <w:sz w:val="28"/>
            <w:szCs w:val="28"/>
            <w:lang w:val="ru-RU"/>
          </w:rPr>
          <w:delText>соотве</w:delText>
        </w:r>
        <w:r w:rsidR="008276A5" w:rsidRPr="00B86ED4" w:rsidDel="00371F57">
          <w:rPr>
            <w:sz w:val="28"/>
            <w:szCs w:val="28"/>
            <w:lang w:val="ru-RU"/>
          </w:rPr>
          <w:delText>т</w:delText>
        </w:r>
        <w:r w:rsidR="005C2D96" w:rsidRPr="00B86ED4" w:rsidDel="00371F57">
          <w:rPr>
            <w:sz w:val="28"/>
            <w:szCs w:val="28"/>
            <w:lang w:val="ru-RU"/>
          </w:rPr>
          <w:delText>ствии</w:delText>
        </w:r>
        <w:r w:rsidR="005C2D96" w:rsidRPr="00371F57" w:rsidDel="00371F57">
          <w:rPr>
            <w:sz w:val="28"/>
            <w:szCs w:val="28"/>
            <w:rPrChange w:id="421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5C2D96" w:rsidRPr="00B86ED4" w:rsidDel="00371F57">
          <w:rPr>
            <w:sz w:val="28"/>
            <w:szCs w:val="28"/>
            <w:lang w:val="ru-RU"/>
          </w:rPr>
          <w:delText>с</w:delText>
        </w:r>
        <w:r w:rsidR="005C2D96" w:rsidRPr="00371F57" w:rsidDel="00371F57">
          <w:rPr>
            <w:sz w:val="28"/>
            <w:szCs w:val="28"/>
            <w:rPrChange w:id="422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5C2D96" w:rsidRPr="00B86ED4" w:rsidDel="00371F57">
          <w:rPr>
            <w:sz w:val="28"/>
            <w:szCs w:val="28"/>
            <w:lang w:val="ru-RU"/>
          </w:rPr>
          <w:delText>требованиями</w:delText>
        </w:r>
        <w:r w:rsidR="005C2D96" w:rsidRPr="00371F57" w:rsidDel="00371F57">
          <w:rPr>
            <w:sz w:val="28"/>
            <w:szCs w:val="28"/>
            <w:rPrChange w:id="423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5C2D96" w:rsidRPr="00B86ED4" w:rsidDel="00371F57">
          <w:rPr>
            <w:sz w:val="28"/>
            <w:szCs w:val="28"/>
            <w:lang w:val="ru-RU"/>
          </w:rPr>
          <w:delText>законодательства</w:delText>
        </w:r>
        <w:r w:rsidR="00294108" w:rsidRPr="00371F57" w:rsidDel="00371F57">
          <w:rPr>
            <w:sz w:val="28"/>
            <w:szCs w:val="28"/>
            <w:rPrChange w:id="424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294108" w:rsidRPr="00B86ED4" w:rsidDel="00371F57">
          <w:rPr>
            <w:sz w:val="28"/>
            <w:szCs w:val="28"/>
            <w:lang w:val="ru-RU"/>
          </w:rPr>
          <w:delText>РФ</w:delText>
        </w:r>
        <w:r w:rsidR="005C2D96" w:rsidRPr="00371F57" w:rsidDel="00371F57">
          <w:rPr>
            <w:sz w:val="28"/>
            <w:szCs w:val="28"/>
            <w:rPrChange w:id="425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(</w:delText>
        </w:r>
        <w:r w:rsidR="00A0041E" w:rsidRPr="00B86ED4" w:rsidDel="00371F57">
          <w:rPr>
            <w:sz w:val="28"/>
            <w:szCs w:val="28"/>
            <w:lang w:val="ru-RU"/>
          </w:rPr>
          <w:delText>статья</w:delText>
        </w:r>
        <w:r w:rsidR="00A0041E" w:rsidRPr="00371F57" w:rsidDel="00371F57">
          <w:rPr>
            <w:sz w:val="28"/>
            <w:szCs w:val="28"/>
            <w:rPrChange w:id="426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35 </w:delText>
        </w:r>
        <w:r w:rsidR="00A0041E" w:rsidRPr="00B86ED4" w:rsidDel="00371F57">
          <w:rPr>
            <w:sz w:val="28"/>
            <w:szCs w:val="28"/>
            <w:lang w:val="ru-RU"/>
          </w:rPr>
          <w:delText>Федерального</w:delText>
        </w:r>
        <w:r w:rsidR="00A0041E" w:rsidRPr="00371F57" w:rsidDel="00371F57">
          <w:rPr>
            <w:sz w:val="28"/>
            <w:szCs w:val="28"/>
            <w:rPrChange w:id="427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86ED4" w:rsidDel="00371F57">
          <w:rPr>
            <w:sz w:val="28"/>
            <w:szCs w:val="28"/>
            <w:lang w:val="ru-RU"/>
          </w:rPr>
          <w:delText>закона</w:delText>
        </w:r>
        <w:r w:rsidR="00A0041E" w:rsidRPr="00371F57" w:rsidDel="00371F57">
          <w:rPr>
            <w:sz w:val="28"/>
            <w:szCs w:val="28"/>
            <w:rPrChange w:id="428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86ED4" w:rsidDel="00371F57">
          <w:rPr>
            <w:sz w:val="28"/>
            <w:szCs w:val="28"/>
            <w:lang w:val="ru-RU"/>
          </w:rPr>
          <w:delText>от</w:delText>
        </w:r>
        <w:r w:rsidR="00A0041E" w:rsidRPr="00371F57" w:rsidDel="00371F57">
          <w:rPr>
            <w:sz w:val="28"/>
            <w:szCs w:val="28"/>
            <w:rPrChange w:id="429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26.12.1995 №208-</w:delText>
        </w:r>
        <w:r w:rsidR="00A0041E" w:rsidRPr="00B86ED4" w:rsidDel="00371F57">
          <w:rPr>
            <w:sz w:val="28"/>
            <w:szCs w:val="28"/>
            <w:lang w:val="ru-RU"/>
          </w:rPr>
          <w:delText>ФЗ</w:delText>
        </w:r>
        <w:r w:rsidR="00A0041E" w:rsidRPr="00371F57" w:rsidDel="00371F57">
          <w:rPr>
            <w:sz w:val="28"/>
            <w:szCs w:val="28"/>
            <w:rPrChange w:id="430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«</w:delText>
        </w:r>
        <w:r w:rsidR="00A0041E" w:rsidRPr="00B86ED4" w:rsidDel="00371F57">
          <w:rPr>
            <w:sz w:val="28"/>
            <w:szCs w:val="28"/>
            <w:lang w:val="ru-RU"/>
          </w:rPr>
          <w:delText>Об</w:delText>
        </w:r>
        <w:r w:rsidR="00A0041E" w:rsidRPr="00371F57" w:rsidDel="00371F57">
          <w:rPr>
            <w:sz w:val="28"/>
            <w:szCs w:val="28"/>
            <w:rPrChange w:id="431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86ED4" w:rsidDel="00371F57">
          <w:rPr>
            <w:sz w:val="28"/>
            <w:szCs w:val="28"/>
            <w:lang w:val="ru-RU"/>
          </w:rPr>
          <w:delText>акционерных</w:delText>
        </w:r>
        <w:r w:rsidR="00A0041E" w:rsidRPr="00371F57" w:rsidDel="00371F57">
          <w:rPr>
            <w:sz w:val="28"/>
            <w:szCs w:val="28"/>
            <w:rPrChange w:id="432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86ED4" w:rsidDel="00371F57">
          <w:rPr>
            <w:sz w:val="28"/>
            <w:szCs w:val="28"/>
            <w:lang w:val="ru-RU"/>
          </w:rPr>
          <w:delText>обществах</w:delText>
        </w:r>
        <w:r w:rsidR="00A0041E" w:rsidRPr="00371F57" w:rsidDel="00371F57">
          <w:rPr>
            <w:sz w:val="28"/>
            <w:szCs w:val="28"/>
            <w:rPrChange w:id="433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»),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34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в</w:delText>
        </w:r>
        <w:r w:rsidR="00A0041E" w:rsidRPr="00371F57" w:rsidDel="00371F57">
          <w:rPr>
            <w:color w:val="FF0000"/>
            <w:sz w:val="28"/>
            <w:szCs w:val="28"/>
            <w:rPrChange w:id="435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36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целях</w:delText>
        </w:r>
        <w:r w:rsidR="00A0041E" w:rsidRPr="00371F57" w:rsidDel="00371F57">
          <w:rPr>
            <w:color w:val="FF0000"/>
            <w:sz w:val="28"/>
            <w:szCs w:val="28"/>
            <w:rPrChange w:id="437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38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достижения</w:delText>
        </w:r>
        <w:r w:rsidR="00A0041E" w:rsidRPr="00371F57" w:rsidDel="00371F57">
          <w:rPr>
            <w:color w:val="FF0000"/>
            <w:sz w:val="28"/>
            <w:szCs w:val="28"/>
            <w:rPrChange w:id="439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40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уровня</w:delText>
        </w:r>
        <w:r w:rsidR="00A0041E" w:rsidRPr="00371F57" w:rsidDel="00371F57">
          <w:rPr>
            <w:color w:val="FF0000"/>
            <w:sz w:val="28"/>
            <w:szCs w:val="28"/>
            <w:rPrChange w:id="441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42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резервного</w:delText>
        </w:r>
        <w:r w:rsidR="00A0041E" w:rsidRPr="00371F57" w:rsidDel="00371F57">
          <w:rPr>
            <w:color w:val="FF0000"/>
            <w:sz w:val="28"/>
            <w:szCs w:val="28"/>
            <w:rPrChange w:id="443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44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фонда</w:delText>
        </w:r>
        <w:r w:rsidR="00A0041E" w:rsidRPr="00371F57" w:rsidDel="00371F57">
          <w:rPr>
            <w:color w:val="FF0000"/>
            <w:sz w:val="28"/>
            <w:szCs w:val="28"/>
            <w:rPrChange w:id="445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,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46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определенного</w:delText>
        </w:r>
        <w:r w:rsidR="00A0041E" w:rsidRPr="00371F57" w:rsidDel="00371F57">
          <w:rPr>
            <w:color w:val="FF0000"/>
            <w:sz w:val="28"/>
            <w:szCs w:val="28"/>
            <w:rPrChange w:id="447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48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Уставом</w:delText>
        </w:r>
        <w:r w:rsidR="00A0041E" w:rsidRPr="00371F57" w:rsidDel="00371F57">
          <w:rPr>
            <w:color w:val="FF0000"/>
            <w:sz w:val="28"/>
            <w:szCs w:val="28"/>
            <w:rPrChange w:id="449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536ED2" w:rsidDel="00371F57">
          <w:rPr>
            <w:color w:val="FF0000"/>
            <w:sz w:val="28"/>
            <w:szCs w:val="28"/>
            <w:lang w:val="ru-RU"/>
            <w:rPrChange w:id="450" w:author="Наталья Роговая" w:date="2020-08-20T11:59:00Z">
              <w:rPr>
                <w:sz w:val="28"/>
                <w:szCs w:val="28"/>
                <w:lang w:val="ru-RU"/>
              </w:rPr>
            </w:rPrChange>
          </w:rPr>
          <w:delText>Общества</w:delText>
        </w:r>
        <w:r w:rsidR="00A0041E" w:rsidRPr="00371F57" w:rsidDel="00371F57">
          <w:rPr>
            <w:sz w:val="28"/>
            <w:szCs w:val="28"/>
            <w:rPrChange w:id="451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, </w:delText>
        </w:r>
        <w:r w:rsidR="00A0041E" w:rsidRPr="00B938CE" w:rsidDel="00371F57">
          <w:rPr>
            <w:sz w:val="28"/>
            <w:szCs w:val="28"/>
            <w:lang w:val="ru-RU"/>
          </w:rPr>
          <w:delText>часть</w:delText>
        </w:r>
        <w:r w:rsidR="00A0041E" w:rsidRPr="00371F57" w:rsidDel="00371F57">
          <w:rPr>
            <w:sz w:val="28"/>
            <w:szCs w:val="28"/>
            <w:rPrChange w:id="452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чистой</w:delText>
        </w:r>
        <w:r w:rsidR="00A0041E" w:rsidRPr="00371F57" w:rsidDel="00371F57">
          <w:rPr>
            <w:sz w:val="28"/>
            <w:szCs w:val="28"/>
            <w:rPrChange w:id="453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прибыли</w:delText>
        </w:r>
        <w:r w:rsidR="00A0041E" w:rsidRPr="00371F57" w:rsidDel="00371F57">
          <w:rPr>
            <w:sz w:val="28"/>
            <w:szCs w:val="28"/>
            <w:rPrChange w:id="454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в</w:delText>
        </w:r>
        <w:r w:rsidR="00A0041E" w:rsidRPr="00371F57" w:rsidDel="00371F57">
          <w:rPr>
            <w:sz w:val="28"/>
            <w:szCs w:val="28"/>
            <w:rPrChange w:id="455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размере</w:delText>
        </w:r>
        <w:r w:rsidR="00A0041E" w:rsidRPr="00371F57" w:rsidDel="00371F57">
          <w:rPr>
            <w:sz w:val="28"/>
            <w:szCs w:val="28"/>
            <w:rPrChange w:id="456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E30DA0" w:rsidRPr="00371F57" w:rsidDel="00371F57">
          <w:rPr>
            <w:sz w:val="28"/>
            <w:szCs w:val="28"/>
            <w:rPrChange w:id="457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121 401 </w:delText>
        </w:r>
        <w:r w:rsidR="00A0041E" w:rsidRPr="00B938CE" w:rsidDel="00371F57">
          <w:rPr>
            <w:sz w:val="28"/>
            <w:szCs w:val="28"/>
            <w:lang w:val="ru-RU"/>
          </w:rPr>
          <w:delText>тыс</w:delText>
        </w:r>
        <w:r w:rsidR="00A0041E" w:rsidRPr="00371F57" w:rsidDel="00371F57">
          <w:rPr>
            <w:sz w:val="28"/>
            <w:szCs w:val="28"/>
            <w:rPrChange w:id="458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. </w:delText>
        </w:r>
        <w:r w:rsidR="00A0041E" w:rsidRPr="00B938CE" w:rsidDel="00371F57">
          <w:rPr>
            <w:sz w:val="28"/>
            <w:szCs w:val="28"/>
            <w:lang w:val="ru-RU"/>
          </w:rPr>
          <w:delText>руб</w:delText>
        </w:r>
        <w:r w:rsidR="00817B47" w:rsidRPr="00B938CE" w:rsidDel="00371F57">
          <w:rPr>
            <w:sz w:val="28"/>
            <w:szCs w:val="28"/>
            <w:lang w:val="ru-RU"/>
          </w:rPr>
          <w:delText>лей</w:delText>
        </w:r>
        <w:r w:rsidR="00A0041E" w:rsidRPr="00371F57" w:rsidDel="00371F57">
          <w:rPr>
            <w:sz w:val="28"/>
            <w:szCs w:val="28"/>
            <w:rPrChange w:id="459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будет</w:delText>
        </w:r>
        <w:r w:rsidR="00A0041E" w:rsidRPr="00371F57" w:rsidDel="00371F57">
          <w:rPr>
            <w:sz w:val="28"/>
            <w:szCs w:val="28"/>
            <w:rPrChange w:id="460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направлена</w:delText>
        </w:r>
        <w:r w:rsidR="00A0041E" w:rsidRPr="00371F57" w:rsidDel="00371F57">
          <w:rPr>
            <w:sz w:val="28"/>
            <w:szCs w:val="28"/>
            <w:rPrChange w:id="461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в</w:delText>
        </w:r>
        <w:r w:rsidR="00A0041E" w:rsidRPr="00371F57" w:rsidDel="00371F57">
          <w:rPr>
            <w:sz w:val="28"/>
            <w:szCs w:val="28"/>
            <w:rPrChange w:id="462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резервный</w:delText>
        </w:r>
        <w:r w:rsidR="00A0041E" w:rsidRPr="00371F57" w:rsidDel="00371F57">
          <w:rPr>
            <w:sz w:val="28"/>
            <w:szCs w:val="28"/>
            <w:rPrChange w:id="463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фонд</w:delText>
        </w:r>
        <w:r w:rsidR="00A0041E" w:rsidRPr="00371F57" w:rsidDel="00371F57">
          <w:rPr>
            <w:sz w:val="28"/>
            <w:szCs w:val="28"/>
            <w:rPrChange w:id="464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A0041E" w:rsidRPr="00B938CE" w:rsidDel="00371F57">
          <w:rPr>
            <w:sz w:val="28"/>
            <w:szCs w:val="28"/>
            <w:lang w:val="ru-RU"/>
          </w:rPr>
          <w:delText>Общества</w:delText>
        </w:r>
        <w:r w:rsidR="00A0041E" w:rsidRPr="00371F57" w:rsidDel="00371F57">
          <w:rPr>
            <w:sz w:val="28"/>
            <w:szCs w:val="28"/>
            <w:rPrChange w:id="465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delText xml:space="preserve">. </w:delText>
        </w:r>
      </w:del>
    </w:p>
    <w:p w14:paraId="467A5879" w14:textId="46238C17" w:rsidR="00371F57" w:rsidRPr="00371F57" w:rsidRDefault="00371F57" w:rsidP="00BB1E94">
      <w:pPr>
        <w:ind w:firstLine="567"/>
        <w:jc w:val="both"/>
        <w:rPr>
          <w:ins w:id="466" w:author="Наталья Роговая" w:date="2020-08-20T12:16:00Z"/>
          <w:sz w:val="28"/>
          <w:szCs w:val="28"/>
          <w:rPrChange w:id="467" w:author="Наталья Роговая" w:date="2020-08-20T12:17:00Z">
            <w:rPr>
              <w:ins w:id="468" w:author="Наталья Роговая" w:date="2020-08-20T12:16:00Z"/>
              <w:sz w:val="28"/>
              <w:szCs w:val="28"/>
              <w:lang w:val="ru-RU"/>
            </w:rPr>
          </w:rPrChange>
        </w:rPr>
      </w:pPr>
      <w:ins w:id="469" w:author="Наталья Роговая" w:date="2020-08-20T12:17:00Z">
        <w:r>
          <w:rPr>
            <w:sz w:val="28"/>
            <w:szCs w:val="28"/>
          </w:rPr>
          <w:t>th</w:t>
        </w:r>
      </w:ins>
      <w:ins w:id="470" w:author="Наталья Роговая" w:date="2020-08-20T12:16:00Z">
        <w:r>
          <w:rPr>
            <w:sz w:val="28"/>
            <w:szCs w:val="28"/>
          </w:rPr>
          <w:t xml:space="preserve">e share of net profit </w:t>
        </w:r>
      </w:ins>
      <w:ins w:id="471" w:author="Наталья Роговая" w:date="2020-08-20T12:17:00Z">
        <w:r>
          <w:rPr>
            <w:sz w:val="28"/>
            <w:szCs w:val="28"/>
          </w:rPr>
          <w:t xml:space="preserve">in the amount of </w:t>
        </w:r>
        <w:r w:rsidRPr="00371F57">
          <w:rPr>
            <w:sz w:val="28"/>
            <w:szCs w:val="28"/>
            <w:rPrChange w:id="472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t>1</w:t>
        </w:r>
        <w:r>
          <w:rPr>
            <w:sz w:val="28"/>
            <w:szCs w:val="28"/>
          </w:rPr>
          <w:t>,</w:t>
        </w:r>
        <w:r w:rsidRPr="00371F57">
          <w:rPr>
            <w:sz w:val="28"/>
            <w:szCs w:val="28"/>
            <w:rPrChange w:id="473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t>669</w:t>
        </w:r>
        <w:r>
          <w:rPr>
            <w:sz w:val="28"/>
            <w:szCs w:val="28"/>
          </w:rPr>
          <w:t>,</w:t>
        </w:r>
        <w:r w:rsidRPr="00371F57">
          <w:rPr>
            <w:sz w:val="28"/>
            <w:szCs w:val="28"/>
            <w:rPrChange w:id="474" w:author="Наталья Роговая" w:date="2020-08-20T12:17:00Z">
              <w:rPr>
                <w:sz w:val="28"/>
                <w:szCs w:val="28"/>
                <w:lang w:val="ru-RU"/>
              </w:rPr>
            </w:rPrChange>
          </w:rPr>
          <w:t>696</w:t>
        </w:r>
        <w:r>
          <w:rPr>
            <w:sz w:val="28"/>
            <w:szCs w:val="28"/>
          </w:rPr>
          <w:t xml:space="preserve"> thousand rubles for </w:t>
        </w:r>
      </w:ins>
      <w:ins w:id="475" w:author="Наталья Роговая" w:date="2020-08-20T12:19:00Z">
        <w:r>
          <w:rPr>
            <w:sz w:val="28"/>
            <w:szCs w:val="28"/>
          </w:rPr>
          <w:t>Com</w:t>
        </w:r>
      </w:ins>
      <w:ins w:id="476" w:author="Наталья Роговая" w:date="2020-08-20T12:20:00Z">
        <w:r>
          <w:rPr>
            <w:sz w:val="28"/>
            <w:szCs w:val="28"/>
          </w:rPr>
          <w:t>pa</w:t>
        </w:r>
      </w:ins>
      <w:ins w:id="477" w:author="Наталья Роговая" w:date="2020-08-20T12:19:00Z">
        <w:r>
          <w:rPr>
            <w:sz w:val="28"/>
            <w:szCs w:val="28"/>
          </w:rPr>
          <w:t xml:space="preserve">ny </w:t>
        </w:r>
      </w:ins>
      <w:ins w:id="478" w:author="Наталья Роговая" w:date="2020-08-20T12:17:00Z">
        <w:r>
          <w:rPr>
            <w:sz w:val="28"/>
            <w:szCs w:val="28"/>
          </w:rPr>
          <w:t>development</w:t>
        </w:r>
      </w:ins>
      <w:ins w:id="479" w:author="Наталья Роговая" w:date="2020-08-20T12:19:00Z">
        <w:r>
          <w:rPr>
            <w:sz w:val="28"/>
            <w:szCs w:val="28"/>
          </w:rPr>
          <w:t>.</w:t>
        </w:r>
      </w:ins>
    </w:p>
    <w:p w14:paraId="5E245992" w14:textId="0BB05533" w:rsidR="00FF26F2" w:rsidDel="002A649B" w:rsidRDefault="004503B4" w:rsidP="00B07FD2">
      <w:pPr>
        <w:ind w:firstLine="709"/>
        <w:jc w:val="both"/>
        <w:rPr>
          <w:del w:id="480" w:author="Наталья Роговая" w:date="2020-08-20T12:37:00Z"/>
          <w:sz w:val="28"/>
          <w:szCs w:val="28"/>
          <w:lang w:val="ru-RU"/>
        </w:rPr>
      </w:pPr>
      <w:del w:id="481" w:author="Наталья Роговая" w:date="2020-08-20T12:37:00Z">
        <w:r w:rsidRPr="00B938CE" w:rsidDel="002A649B">
          <w:rPr>
            <w:sz w:val="28"/>
            <w:szCs w:val="28"/>
            <w:lang w:val="ru-RU"/>
          </w:rPr>
          <w:delText xml:space="preserve">На развитие Общества </w:delText>
        </w:r>
        <w:r w:rsidR="00817B47" w:rsidRPr="00B938CE" w:rsidDel="002A649B">
          <w:rPr>
            <w:sz w:val="28"/>
            <w:szCs w:val="28"/>
            <w:lang w:val="ru-RU"/>
          </w:rPr>
          <w:delText>предлагается направить</w:delText>
        </w:r>
        <w:r w:rsidRPr="00B938CE" w:rsidDel="002A649B">
          <w:rPr>
            <w:sz w:val="28"/>
            <w:szCs w:val="28"/>
            <w:lang w:val="ru-RU"/>
          </w:rPr>
          <w:delText xml:space="preserve"> часть чистой прибыли в сумме </w:delText>
        </w:r>
        <w:r w:rsidR="00E30DA0" w:rsidRPr="00E30DA0" w:rsidDel="002A649B">
          <w:rPr>
            <w:sz w:val="28"/>
            <w:szCs w:val="28"/>
            <w:lang w:val="ru-RU"/>
          </w:rPr>
          <w:delText>1 669</w:delText>
        </w:r>
        <w:r w:rsidR="00E30DA0" w:rsidDel="002A649B">
          <w:rPr>
            <w:sz w:val="28"/>
            <w:szCs w:val="28"/>
            <w:lang w:val="ru-RU"/>
          </w:rPr>
          <w:delText> </w:delText>
        </w:r>
        <w:r w:rsidR="00E30DA0" w:rsidRPr="00E30DA0" w:rsidDel="002A649B">
          <w:rPr>
            <w:sz w:val="28"/>
            <w:szCs w:val="28"/>
            <w:lang w:val="ru-RU"/>
          </w:rPr>
          <w:delText xml:space="preserve">696 </w:delText>
        </w:r>
        <w:r w:rsidRPr="00B938CE" w:rsidDel="002A649B">
          <w:rPr>
            <w:sz w:val="28"/>
            <w:szCs w:val="28"/>
            <w:lang w:val="ru-RU"/>
          </w:rPr>
          <w:delText>тыс. руб</w:delText>
        </w:r>
        <w:r w:rsidR="00817B47" w:rsidRPr="00B938CE" w:rsidDel="002A649B">
          <w:rPr>
            <w:sz w:val="28"/>
            <w:szCs w:val="28"/>
            <w:lang w:val="ru-RU"/>
          </w:rPr>
          <w:delText>лей</w:delText>
        </w:r>
        <w:r w:rsidRPr="00B938CE" w:rsidDel="002A649B">
          <w:rPr>
            <w:sz w:val="28"/>
            <w:szCs w:val="28"/>
            <w:lang w:val="ru-RU"/>
          </w:rPr>
          <w:delText>.</w:delText>
        </w:r>
      </w:del>
    </w:p>
    <w:p w14:paraId="338D0D55" w14:textId="73C12FCF" w:rsidR="00B07FD2" w:rsidRPr="00E77291" w:rsidRDefault="002A649B">
      <w:pPr>
        <w:ind w:firstLine="567"/>
        <w:jc w:val="both"/>
        <w:rPr>
          <w:sz w:val="28"/>
          <w:szCs w:val="28"/>
          <w:rPrChange w:id="482" w:author="Наталья Роговая" w:date="2020-08-20T12:50:00Z">
            <w:rPr>
              <w:noProof/>
              <w:sz w:val="28"/>
              <w:szCs w:val="28"/>
              <w:lang w:val="ru-RU" w:eastAsia="de-DE"/>
            </w:rPr>
          </w:rPrChange>
        </w:rPr>
        <w:pPrChange w:id="483" w:author="Наталья Роговая" w:date="2020-08-20T12:50:00Z">
          <w:pPr>
            <w:ind w:firstLine="709"/>
            <w:jc w:val="both"/>
          </w:pPr>
        </w:pPrChange>
      </w:pPr>
      <w:ins w:id="484" w:author="Наталья Роговая" w:date="2020-08-20T12:45:00Z">
        <w:r>
          <w:rPr>
            <w:sz w:val="28"/>
            <w:szCs w:val="28"/>
          </w:rPr>
          <w:t xml:space="preserve">The following allocation of the Company’s profit based on the results of 2019 </w:t>
        </w:r>
      </w:ins>
      <w:ins w:id="485" w:author="Наталья Роговая" w:date="2020-08-20T12:46:00Z">
        <w:r>
          <w:rPr>
            <w:sz w:val="28"/>
            <w:szCs w:val="28"/>
          </w:rPr>
          <w:t>was recommended for approval</w:t>
        </w:r>
      </w:ins>
      <w:ins w:id="486" w:author="Наталья Роговая" w:date="2020-08-20T12:47:00Z">
        <w:r w:rsidR="00E77291">
          <w:rPr>
            <w:sz w:val="28"/>
            <w:szCs w:val="28"/>
          </w:rPr>
          <w:t xml:space="preserve"> by the Annual General Meeting of Shareholders of Kubanenergo PJSC in accordance with the resolu</w:t>
        </w:r>
      </w:ins>
      <w:ins w:id="487" w:author="Наталья Роговая" w:date="2020-08-20T12:48:00Z">
        <w:r w:rsidR="00E77291">
          <w:rPr>
            <w:sz w:val="28"/>
            <w:szCs w:val="28"/>
          </w:rPr>
          <w:t xml:space="preserve">tion of the Board of Directors of Kubanenergo PJSC of April 28, 2020 (Minutes No. 386/2020 </w:t>
        </w:r>
      </w:ins>
      <w:ins w:id="488" w:author="Наталья Роговая" w:date="2020-08-20T12:49:00Z">
        <w:r w:rsidR="00E77291">
          <w:rPr>
            <w:sz w:val="28"/>
            <w:szCs w:val="28"/>
          </w:rPr>
          <w:t>of April 30, 2020).</w:t>
        </w:r>
      </w:ins>
      <w:bookmarkEnd w:id="198"/>
      <w:del w:id="489" w:author="Наталья Роговая" w:date="2020-08-20T12:49:00Z">
        <w:r w:rsidR="00104BCE" w:rsidRPr="00E64DF3" w:rsidDel="00E77291">
          <w:rPr>
            <w:sz w:val="28"/>
            <w:szCs w:val="28"/>
            <w:lang w:val="ru-RU"/>
          </w:rPr>
          <w:delText>Решением</w:delText>
        </w:r>
        <w:r w:rsidR="00104BCE" w:rsidRPr="00684E11" w:rsidDel="00E77291">
          <w:rPr>
            <w:sz w:val="28"/>
            <w:szCs w:val="28"/>
            <w:rPrChange w:id="490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64DF3" w:rsidDel="00E77291">
          <w:rPr>
            <w:sz w:val="28"/>
            <w:szCs w:val="28"/>
            <w:lang w:val="ru-RU"/>
          </w:rPr>
          <w:delText>Совета</w:delText>
        </w:r>
        <w:r w:rsidR="00104BCE" w:rsidRPr="00684E11" w:rsidDel="00E77291">
          <w:rPr>
            <w:sz w:val="28"/>
            <w:szCs w:val="28"/>
            <w:rPrChange w:id="491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64DF3" w:rsidDel="00E77291">
          <w:rPr>
            <w:sz w:val="28"/>
            <w:szCs w:val="28"/>
            <w:lang w:val="ru-RU"/>
          </w:rPr>
          <w:delText>директоров</w:delText>
        </w:r>
        <w:r w:rsidR="00104BCE" w:rsidRPr="00684E11" w:rsidDel="00E77291">
          <w:rPr>
            <w:sz w:val="28"/>
            <w:szCs w:val="28"/>
            <w:rPrChange w:id="492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64DF3" w:rsidDel="00E77291">
          <w:rPr>
            <w:sz w:val="28"/>
            <w:szCs w:val="28"/>
            <w:lang w:val="ru-RU"/>
          </w:rPr>
          <w:delText>ПАО</w:delText>
        </w:r>
        <w:r w:rsidR="00104BCE" w:rsidRPr="00684E11" w:rsidDel="00E77291">
          <w:rPr>
            <w:sz w:val="28"/>
            <w:szCs w:val="28"/>
            <w:rPrChange w:id="493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«</w:delText>
        </w:r>
        <w:r w:rsidR="005764DF" w:rsidRPr="00E64DF3" w:rsidDel="00E77291">
          <w:rPr>
            <w:sz w:val="28"/>
            <w:szCs w:val="28"/>
            <w:lang w:val="ru-RU"/>
          </w:rPr>
          <w:delText>Кубаньэнерго</w:delText>
        </w:r>
        <w:r w:rsidR="00104BCE" w:rsidRPr="00684E11" w:rsidDel="00E77291">
          <w:rPr>
            <w:sz w:val="28"/>
            <w:szCs w:val="28"/>
            <w:rPrChange w:id="494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»</w:delText>
        </w:r>
        <w:r w:rsidR="00B07FD2" w:rsidRPr="00684E11" w:rsidDel="00E77291">
          <w:rPr>
            <w:sz w:val="28"/>
            <w:szCs w:val="28"/>
            <w:rPrChange w:id="495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B07FD2" w:rsidRPr="00E64DF3" w:rsidDel="00E77291">
          <w:rPr>
            <w:sz w:val="28"/>
            <w:szCs w:val="28"/>
            <w:lang w:val="ru-RU"/>
          </w:rPr>
          <w:delText>от</w:delText>
        </w:r>
        <w:r w:rsidR="00B07FD2" w:rsidRPr="00684E11" w:rsidDel="00E77291">
          <w:rPr>
            <w:sz w:val="28"/>
            <w:szCs w:val="28"/>
            <w:rPrChange w:id="496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E64DF3" w:rsidRPr="00684E11" w:rsidDel="00E77291">
          <w:rPr>
            <w:sz w:val="28"/>
            <w:szCs w:val="28"/>
            <w:rPrChange w:id="497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28</w:delText>
        </w:r>
        <w:r w:rsidR="00B07FD2" w:rsidRPr="00684E11" w:rsidDel="00E77291">
          <w:rPr>
            <w:sz w:val="28"/>
            <w:szCs w:val="28"/>
            <w:rPrChange w:id="498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.04.20</w:delText>
        </w:r>
        <w:r w:rsidR="00E64DF3" w:rsidRPr="00684E11" w:rsidDel="00E77291">
          <w:rPr>
            <w:sz w:val="28"/>
            <w:szCs w:val="28"/>
            <w:rPrChange w:id="499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20</w:delText>
        </w:r>
        <w:r w:rsidR="00104BCE" w:rsidRPr="00684E11" w:rsidDel="00E77291">
          <w:rPr>
            <w:sz w:val="28"/>
            <w:szCs w:val="28"/>
            <w:rPrChange w:id="500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(</w:delText>
        </w:r>
        <w:r w:rsidR="00104BCE" w:rsidRPr="00E64DF3" w:rsidDel="00E77291">
          <w:rPr>
            <w:sz w:val="28"/>
            <w:szCs w:val="28"/>
            <w:lang w:val="ru-RU"/>
          </w:rPr>
          <w:delText>протокол</w:delText>
        </w:r>
        <w:r w:rsidR="00104BCE" w:rsidRPr="00684E11" w:rsidDel="00E77291">
          <w:rPr>
            <w:sz w:val="28"/>
            <w:szCs w:val="28"/>
            <w:rPrChange w:id="501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№</w:delText>
        </w:r>
        <w:r w:rsidR="00B07FD2" w:rsidRPr="00684E11" w:rsidDel="00E77291">
          <w:rPr>
            <w:sz w:val="28"/>
            <w:szCs w:val="28"/>
            <w:rPrChange w:id="502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3</w:delText>
        </w:r>
        <w:r w:rsidR="00E64DF3" w:rsidRPr="00684E11" w:rsidDel="00E77291">
          <w:rPr>
            <w:sz w:val="28"/>
            <w:szCs w:val="28"/>
            <w:rPrChange w:id="503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8</w:delText>
        </w:r>
        <w:r w:rsidR="00B07FD2" w:rsidRPr="00684E11" w:rsidDel="00E77291">
          <w:rPr>
            <w:sz w:val="28"/>
            <w:szCs w:val="28"/>
            <w:rPrChange w:id="504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6/20</w:delText>
        </w:r>
        <w:r w:rsidR="00E64DF3" w:rsidRPr="00684E11" w:rsidDel="00E77291">
          <w:rPr>
            <w:sz w:val="28"/>
            <w:szCs w:val="28"/>
            <w:rPrChange w:id="505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20</w:delText>
        </w:r>
        <w:r w:rsidR="00104BCE" w:rsidRPr="00684E11" w:rsidDel="00E77291">
          <w:rPr>
            <w:sz w:val="28"/>
            <w:szCs w:val="28"/>
            <w:rPrChange w:id="506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от</w:delText>
        </w:r>
        <w:r w:rsidR="00104BCE" w:rsidRPr="00684E11" w:rsidDel="00E77291">
          <w:rPr>
            <w:sz w:val="28"/>
            <w:szCs w:val="28"/>
            <w:rPrChange w:id="507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E64DF3" w:rsidRPr="00684E11" w:rsidDel="00E77291">
          <w:rPr>
            <w:sz w:val="28"/>
            <w:szCs w:val="28"/>
            <w:rPrChange w:id="508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30</w:delText>
        </w:r>
        <w:r w:rsidR="00104BCE" w:rsidRPr="00684E11" w:rsidDel="00E77291">
          <w:rPr>
            <w:sz w:val="28"/>
            <w:szCs w:val="28"/>
            <w:rPrChange w:id="509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.0</w:delText>
        </w:r>
        <w:r w:rsidR="00B07FD2" w:rsidRPr="00684E11" w:rsidDel="00E77291">
          <w:rPr>
            <w:sz w:val="28"/>
            <w:szCs w:val="28"/>
            <w:rPrChange w:id="510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4</w:delText>
        </w:r>
        <w:r w:rsidR="00104BCE" w:rsidRPr="00684E11" w:rsidDel="00E77291">
          <w:rPr>
            <w:sz w:val="28"/>
            <w:szCs w:val="28"/>
            <w:rPrChange w:id="511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.20</w:delText>
        </w:r>
        <w:r w:rsidR="00E30DA0" w:rsidRPr="00684E11" w:rsidDel="00E77291">
          <w:rPr>
            <w:sz w:val="28"/>
            <w:szCs w:val="28"/>
            <w:rPrChange w:id="512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20</w:delText>
        </w:r>
        <w:r w:rsidR="00104BCE" w:rsidRPr="00684E11" w:rsidDel="00E77291">
          <w:rPr>
            <w:sz w:val="28"/>
            <w:szCs w:val="28"/>
            <w:rPrChange w:id="513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) </w:delText>
        </w:r>
        <w:r w:rsidR="00104BCE" w:rsidRPr="00E77291" w:rsidDel="00E77291">
          <w:rPr>
            <w:color w:val="FF0000"/>
            <w:sz w:val="28"/>
            <w:szCs w:val="28"/>
            <w:lang w:val="ru-RU"/>
            <w:rPrChange w:id="514" w:author="Наталья Роговая" w:date="2020-08-20T12:49:00Z">
              <w:rPr>
                <w:sz w:val="28"/>
                <w:szCs w:val="28"/>
                <w:lang w:val="ru-RU"/>
              </w:rPr>
            </w:rPrChange>
          </w:rPr>
          <w:delText>годовому</w:delText>
        </w:r>
        <w:r w:rsidR="00104BCE" w:rsidRPr="00684E11" w:rsidDel="00E77291">
          <w:rPr>
            <w:color w:val="FF0000"/>
            <w:sz w:val="28"/>
            <w:szCs w:val="28"/>
            <w:rPrChange w:id="515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77291" w:rsidDel="00E77291">
          <w:rPr>
            <w:color w:val="FF0000"/>
            <w:sz w:val="28"/>
            <w:szCs w:val="28"/>
            <w:lang w:val="ru-RU"/>
            <w:rPrChange w:id="516" w:author="Наталья Роговая" w:date="2020-08-20T12:49:00Z">
              <w:rPr>
                <w:sz w:val="28"/>
                <w:szCs w:val="28"/>
                <w:lang w:val="ru-RU"/>
              </w:rPr>
            </w:rPrChange>
          </w:rPr>
          <w:delText>Общему</w:delText>
        </w:r>
        <w:r w:rsidR="00104BCE" w:rsidRPr="00684E11" w:rsidDel="00E77291">
          <w:rPr>
            <w:color w:val="FF0000"/>
            <w:sz w:val="28"/>
            <w:szCs w:val="28"/>
            <w:rPrChange w:id="517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77291" w:rsidDel="00E77291">
          <w:rPr>
            <w:color w:val="FF0000"/>
            <w:sz w:val="28"/>
            <w:szCs w:val="28"/>
            <w:lang w:val="ru-RU"/>
            <w:rPrChange w:id="518" w:author="Наталья Роговая" w:date="2020-08-20T12:49:00Z">
              <w:rPr>
                <w:sz w:val="28"/>
                <w:szCs w:val="28"/>
                <w:lang w:val="ru-RU"/>
              </w:rPr>
            </w:rPrChange>
          </w:rPr>
          <w:delText>собранию</w:delText>
        </w:r>
        <w:r w:rsidR="00104BCE" w:rsidRPr="00684E11" w:rsidDel="00E77291">
          <w:rPr>
            <w:color w:val="FF0000"/>
            <w:sz w:val="28"/>
            <w:szCs w:val="28"/>
            <w:rPrChange w:id="519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77291" w:rsidDel="00E77291">
          <w:rPr>
            <w:color w:val="FF0000"/>
            <w:sz w:val="28"/>
            <w:szCs w:val="28"/>
            <w:lang w:val="ru-RU"/>
            <w:rPrChange w:id="520" w:author="Наталья Роговая" w:date="2020-08-20T12:49:00Z">
              <w:rPr>
                <w:sz w:val="28"/>
                <w:szCs w:val="28"/>
                <w:lang w:val="ru-RU"/>
              </w:rPr>
            </w:rPrChange>
          </w:rPr>
          <w:delText>акционеров</w:delText>
        </w:r>
        <w:r w:rsidR="00104BCE" w:rsidRPr="00684E11" w:rsidDel="00E77291">
          <w:rPr>
            <w:color w:val="FF0000"/>
            <w:sz w:val="28"/>
            <w:szCs w:val="28"/>
            <w:rPrChange w:id="521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E77291" w:rsidDel="00E77291">
          <w:rPr>
            <w:color w:val="FF0000"/>
            <w:sz w:val="28"/>
            <w:szCs w:val="28"/>
            <w:lang w:val="ru-RU"/>
            <w:rPrChange w:id="522" w:author="Наталья Роговая" w:date="2020-08-20T12:49:00Z">
              <w:rPr>
                <w:sz w:val="28"/>
                <w:szCs w:val="28"/>
                <w:lang w:val="ru-RU"/>
              </w:rPr>
            </w:rPrChange>
          </w:rPr>
          <w:delText>ПАО</w:delText>
        </w:r>
        <w:r w:rsidR="00104BCE" w:rsidRPr="00684E11" w:rsidDel="00E77291">
          <w:rPr>
            <w:color w:val="FF0000"/>
            <w:sz w:val="28"/>
            <w:szCs w:val="28"/>
            <w:rPrChange w:id="523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«</w:delText>
        </w:r>
        <w:r w:rsidR="005764DF" w:rsidRPr="00E77291" w:rsidDel="00E77291">
          <w:rPr>
            <w:color w:val="FF0000"/>
            <w:sz w:val="28"/>
            <w:szCs w:val="28"/>
            <w:lang w:val="ru-RU"/>
            <w:rPrChange w:id="524" w:author="Наталья Роговая" w:date="2020-08-20T12:49:00Z">
              <w:rPr>
                <w:sz w:val="28"/>
                <w:szCs w:val="28"/>
                <w:lang w:val="ru-RU"/>
              </w:rPr>
            </w:rPrChange>
          </w:rPr>
          <w:delText>Кубаньэнерго</w:delText>
        </w:r>
        <w:r w:rsidR="00104BCE" w:rsidRPr="00684E11" w:rsidDel="00E77291">
          <w:rPr>
            <w:color w:val="FF0000"/>
            <w:sz w:val="28"/>
            <w:szCs w:val="28"/>
            <w:rPrChange w:id="525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» </w:delText>
        </w:r>
        <w:r w:rsidR="00104BCE" w:rsidRPr="00BB1E94" w:rsidDel="00E77291">
          <w:rPr>
            <w:sz w:val="28"/>
            <w:szCs w:val="28"/>
            <w:lang w:val="ru-RU"/>
          </w:rPr>
          <w:delText>рекомендовано</w:delText>
        </w:r>
        <w:r w:rsidR="00104BCE" w:rsidRPr="00684E11" w:rsidDel="00E77291">
          <w:rPr>
            <w:sz w:val="28"/>
            <w:szCs w:val="28"/>
            <w:rPrChange w:id="526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утвердить</w:delText>
        </w:r>
        <w:r w:rsidR="00104BCE" w:rsidRPr="00684E11" w:rsidDel="00E77291">
          <w:rPr>
            <w:sz w:val="28"/>
            <w:szCs w:val="28"/>
            <w:rPrChange w:id="527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следующее</w:delText>
        </w:r>
        <w:r w:rsidR="00104BCE" w:rsidRPr="00684E11" w:rsidDel="00E77291">
          <w:rPr>
            <w:sz w:val="28"/>
            <w:szCs w:val="28"/>
            <w:rPrChange w:id="528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распределение</w:delText>
        </w:r>
        <w:r w:rsidR="00104BCE" w:rsidRPr="00684E11" w:rsidDel="00E77291">
          <w:rPr>
            <w:sz w:val="28"/>
            <w:szCs w:val="28"/>
            <w:rPrChange w:id="529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прибыли</w:delText>
        </w:r>
        <w:r w:rsidR="00104BCE" w:rsidRPr="00684E11" w:rsidDel="00E77291">
          <w:rPr>
            <w:sz w:val="28"/>
            <w:szCs w:val="28"/>
            <w:rPrChange w:id="530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Общества</w:delText>
        </w:r>
        <w:r w:rsidR="00104BCE" w:rsidRPr="00684E11" w:rsidDel="00E77291">
          <w:rPr>
            <w:sz w:val="28"/>
            <w:szCs w:val="28"/>
            <w:rPrChange w:id="531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по</w:delText>
        </w:r>
        <w:r w:rsidR="00104BCE" w:rsidRPr="00684E11" w:rsidDel="00E77291">
          <w:rPr>
            <w:sz w:val="28"/>
            <w:szCs w:val="28"/>
            <w:rPrChange w:id="532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результатам</w:delText>
        </w:r>
        <w:r w:rsidR="00104BCE" w:rsidRPr="00684E11" w:rsidDel="00E77291">
          <w:rPr>
            <w:sz w:val="28"/>
            <w:szCs w:val="28"/>
            <w:rPrChange w:id="533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201</w:delText>
        </w:r>
        <w:r w:rsidR="00E30DA0" w:rsidRPr="00684E11" w:rsidDel="00E77291">
          <w:rPr>
            <w:sz w:val="28"/>
            <w:szCs w:val="28"/>
            <w:rPrChange w:id="534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9</w:delText>
        </w:r>
        <w:r w:rsidR="00104BCE" w:rsidRPr="00684E11" w:rsidDel="00E77291">
          <w:rPr>
            <w:sz w:val="28"/>
            <w:szCs w:val="28"/>
            <w:rPrChange w:id="535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 xml:space="preserve"> </w:delText>
        </w:r>
        <w:r w:rsidR="00104BCE" w:rsidRPr="00BB1E94" w:rsidDel="00E77291">
          <w:rPr>
            <w:sz w:val="28"/>
            <w:szCs w:val="28"/>
            <w:lang w:val="ru-RU"/>
          </w:rPr>
          <w:delText>года</w:delText>
        </w:r>
        <w:r w:rsidR="00104BCE" w:rsidRPr="00684E11" w:rsidDel="00E77291">
          <w:rPr>
            <w:sz w:val="28"/>
            <w:szCs w:val="28"/>
            <w:rPrChange w:id="536" w:author="Наталья Роговая" w:date="2020-08-20T12:52:00Z">
              <w:rPr>
                <w:sz w:val="28"/>
                <w:szCs w:val="28"/>
                <w:lang w:val="ru-RU"/>
              </w:rPr>
            </w:rPrChange>
          </w:rPr>
          <w:delText>:</w:delText>
        </w:r>
      </w:del>
      <w:r w:rsidR="004144B8" w:rsidRPr="00684E11">
        <w:rPr>
          <w:noProof/>
          <w:sz w:val="28"/>
          <w:szCs w:val="28"/>
          <w:lang w:eastAsia="de-DE"/>
          <w:rPrChange w:id="537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38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39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0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1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2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3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4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5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4144B8" w:rsidRPr="00684E11">
        <w:rPr>
          <w:noProof/>
          <w:sz w:val="28"/>
          <w:szCs w:val="28"/>
          <w:lang w:eastAsia="de-DE"/>
          <w:rPrChange w:id="546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</w:r>
      <w:r w:rsidR="00B07FD2" w:rsidRPr="00684E11">
        <w:rPr>
          <w:noProof/>
          <w:sz w:val="28"/>
          <w:szCs w:val="28"/>
          <w:lang w:eastAsia="de-DE"/>
          <w:rPrChange w:id="547" w:author="Наталья Роговая" w:date="2020-08-20T12:52:00Z">
            <w:rPr>
              <w:noProof/>
              <w:sz w:val="28"/>
              <w:szCs w:val="28"/>
              <w:lang w:val="ru-RU" w:eastAsia="de-DE"/>
            </w:rPr>
          </w:rPrChange>
        </w:rPr>
        <w:tab/>
        <w:t xml:space="preserve">       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418"/>
      </w:tblGrid>
      <w:tr w:rsidR="00E30DA0" w:rsidRPr="0017311F" w14:paraId="3EA6AC1A" w14:textId="77777777" w:rsidTr="00437374">
        <w:tc>
          <w:tcPr>
            <w:tcW w:w="8080" w:type="dxa"/>
          </w:tcPr>
          <w:p w14:paraId="454540CF" w14:textId="3616BF92" w:rsidR="00E30DA0" w:rsidRPr="00E77291" w:rsidRDefault="00E30DA0" w:rsidP="00437374">
            <w:pPr>
              <w:widowControl w:val="0"/>
              <w:jc w:val="both"/>
              <w:rPr>
                <w:rFonts w:cstheme="minorBidi"/>
                <w:b/>
                <w:sz w:val="26"/>
                <w:szCs w:val="26"/>
                <w:lang w:eastAsia="ru-RU"/>
                <w:rPrChange w:id="548" w:author="Наталья Роговая" w:date="2020-08-20T12:50:00Z">
                  <w:rPr>
                    <w:rFonts w:cstheme="minorBidi"/>
                    <w:b/>
                    <w:sz w:val="26"/>
                    <w:szCs w:val="26"/>
                    <w:lang w:val="ru-RU" w:eastAsia="ru-RU"/>
                  </w:rPr>
                </w:rPrChange>
              </w:rPr>
            </w:pPr>
            <w:del w:id="549" w:author="Наталья Роговая" w:date="2020-08-20T12:50:00Z">
              <w:r w:rsidRPr="0017311F" w:rsidDel="00E77291">
                <w:rPr>
                  <w:rFonts w:cstheme="minorBidi"/>
                  <w:b/>
                  <w:sz w:val="26"/>
                  <w:szCs w:val="26"/>
                  <w:lang w:val="ru-RU" w:eastAsia="ru-RU"/>
                </w:rPr>
                <w:delText>Наименование</w:delText>
              </w:r>
            </w:del>
            <w:ins w:id="550" w:author="Наталья Роговая" w:date="2020-08-20T12:50:00Z">
              <w:r w:rsidR="00E77291">
                <w:rPr>
                  <w:rFonts w:cstheme="minorBidi"/>
                  <w:b/>
                  <w:sz w:val="26"/>
                  <w:szCs w:val="26"/>
                  <w:lang w:eastAsia="ru-RU"/>
                </w:rPr>
                <w:t>Name</w:t>
              </w:r>
            </w:ins>
          </w:p>
        </w:tc>
        <w:tc>
          <w:tcPr>
            <w:tcW w:w="1418" w:type="dxa"/>
          </w:tcPr>
          <w:p w14:paraId="0CD41141" w14:textId="74E19B13" w:rsidR="00E30DA0" w:rsidRPr="0017311F" w:rsidRDefault="00E77291" w:rsidP="00437374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ins w:id="551" w:author="Наталья Роговая" w:date="2020-08-20T12:50:00Z">
              <w:r w:rsidRPr="00E77291">
                <w:rPr>
                  <w:rFonts w:eastAsiaTheme="minorHAnsi" w:cstheme="minorBidi"/>
                  <w:sz w:val="26"/>
                  <w:szCs w:val="26"/>
                  <w:lang w:val="ru-RU"/>
                </w:rPr>
                <w:t>(</w:t>
              </w:r>
              <w:proofErr w:type="spellStart"/>
              <w:r w:rsidRPr="00E77291">
                <w:rPr>
                  <w:rFonts w:eastAsiaTheme="minorHAnsi" w:cstheme="minorBidi"/>
                  <w:sz w:val="26"/>
                  <w:szCs w:val="26"/>
                  <w:lang w:val="ru-RU"/>
                </w:rPr>
                <w:t>thousand</w:t>
              </w:r>
              <w:proofErr w:type="spellEnd"/>
              <w:r w:rsidRPr="00E77291">
                <w:rPr>
                  <w:rFonts w:eastAsiaTheme="minorHAnsi" w:cstheme="minorBidi"/>
                  <w:sz w:val="26"/>
                  <w:szCs w:val="26"/>
                  <w:lang w:val="ru-RU"/>
                </w:rPr>
                <w:t xml:space="preserve"> </w:t>
              </w:r>
              <w:proofErr w:type="spellStart"/>
              <w:r w:rsidRPr="00E77291">
                <w:rPr>
                  <w:rFonts w:eastAsiaTheme="minorHAnsi" w:cstheme="minorBidi"/>
                  <w:sz w:val="26"/>
                  <w:szCs w:val="26"/>
                  <w:lang w:val="ru-RU"/>
                </w:rPr>
                <w:t>rubles</w:t>
              </w:r>
              <w:proofErr w:type="spellEnd"/>
              <w:r w:rsidRPr="00E77291">
                <w:rPr>
                  <w:rFonts w:eastAsiaTheme="minorHAnsi" w:cstheme="minorBidi"/>
                  <w:sz w:val="26"/>
                  <w:szCs w:val="26"/>
                  <w:lang w:val="ru-RU"/>
                </w:rPr>
                <w:t>)</w:t>
              </w:r>
            </w:ins>
            <w:del w:id="552" w:author="Наталья Роговая" w:date="2020-08-20T12:50:00Z">
              <w:r w:rsidR="00E30DA0" w:rsidRPr="0017311F" w:rsidDel="00E77291">
                <w:rPr>
                  <w:rFonts w:eastAsiaTheme="minorHAnsi" w:cstheme="minorBidi"/>
                  <w:sz w:val="26"/>
                  <w:szCs w:val="26"/>
                  <w:lang w:val="ru-RU"/>
                </w:rPr>
                <w:delText>(тыс. руб.)</w:delText>
              </w:r>
            </w:del>
          </w:p>
        </w:tc>
      </w:tr>
      <w:tr w:rsidR="00E77291" w:rsidRPr="0017311F" w14:paraId="04A3DFF8" w14:textId="77777777" w:rsidTr="00437374">
        <w:tc>
          <w:tcPr>
            <w:tcW w:w="8080" w:type="dxa"/>
          </w:tcPr>
          <w:p w14:paraId="1B2531D9" w14:textId="4A920A3A" w:rsidR="00E77291" w:rsidRPr="00E77291" w:rsidRDefault="00E77291" w:rsidP="00E77291">
            <w:pPr>
              <w:widowControl w:val="0"/>
              <w:jc w:val="both"/>
              <w:rPr>
                <w:rFonts w:cstheme="minorBidi"/>
                <w:sz w:val="26"/>
                <w:szCs w:val="26"/>
                <w:lang w:eastAsia="ru-RU"/>
                <w:rPrChange w:id="553" w:author="Наталья Роговая" w:date="2020-08-20T12:51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</w:pPr>
            <w:ins w:id="554" w:author="Наталья Роговая" w:date="2020-08-20T12:51:00Z">
              <w:r w:rsidRPr="00EB628F">
                <w:t>Accumulated profit (accumulated losses) of the reporting period:</w:t>
              </w:r>
            </w:ins>
            <w:del w:id="555" w:author="Наталья Роговая" w:date="2020-08-20T12:51:00Z"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Нераспределенная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56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прибыль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57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(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непокрытый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58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убыток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59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)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отчетного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60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периода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61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>:</w:delText>
              </w:r>
            </w:del>
          </w:p>
        </w:tc>
        <w:tc>
          <w:tcPr>
            <w:tcW w:w="1418" w:type="dxa"/>
          </w:tcPr>
          <w:p w14:paraId="7CF6017C" w14:textId="5E50E4AF" w:rsidR="00E77291" w:rsidRPr="0017311F" w:rsidRDefault="00E77291" w:rsidP="00E77291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del w:id="562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>2 </w:delText>
              </w:r>
            </w:del>
            <w:ins w:id="563" w:author="Наталья Роговая" w:date="2020-08-20T13:20:00Z">
              <w:r w:rsidR="00657C63" w:rsidRPr="0017311F">
                <w:rPr>
                  <w:sz w:val="26"/>
                  <w:szCs w:val="26"/>
                  <w:lang w:val="ru-RU" w:eastAsia="ru-RU"/>
                </w:rPr>
                <w:t>2</w:t>
              </w:r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del w:id="564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>428 </w:delText>
              </w:r>
            </w:del>
            <w:ins w:id="565" w:author="Наталья Роговая" w:date="2020-08-20T13:20:00Z">
              <w:r w:rsidR="00657C63" w:rsidRPr="0017311F">
                <w:rPr>
                  <w:sz w:val="26"/>
                  <w:szCs w:val="26"/>
                  <w:lang w:val="ru-RU" w:eastAsia="ru-RU"/>
                </w:rPr>
                <w:t>428</w:t>
              </w:r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z w:val="26"/>
                <w:szCs w:val="26"/>
                <w:lang w:val="ru-RU" w:eastAsia="ru-RU"/>
              </w:rPr>
              <w:t>01</w:t>
            </w:r>
            <w:r w:rsidRPr="0017311F">
              <w:rPr>
                <w:sz w:val="26"/>
                <w:szCs w:val="26"/>
                <w:lang w:eastAsia="ru-RU"/>
              </w:rPr>
              <w:t>1</w:t>
            </w:r>
          </w:p>
        </w:tc>
      </w:tr>
      <w:tr w:rsidR="00E77291" w:rsidRPr="0017311F" w14:paraId="76ECEF43" w14:textId="77777777" w:rsidTr="00437374">
        <w:tc>
          <w:tcPr>
            <w:tcW w:w="8080" w:type="dxa"/>
          </w:tcPr>
          <w:p w14:paraId="1DD3F28E" w14:textId="7679D01C" w:rsidR="00E77291" w:rsidRPr="0017311F" w:rsidRDefault="00E77291" w:rsidP="00E77291">
            <w:pPr>
              <w:widowControl w:val="0"/>
              <w:jc w:val="both"/>
              <w:rPr>
                <w:rFonts w:cstheme="minorBidi"/>
                <w:sz w:val="26"/>
                <w:szCs w:val="26"/>
                <w:lang w:val="ru-RU" w:eastAsia="ru-RU"/>
              </w:rPr>
            </w:pPr>
            <w:ins w:id="566" w:author="Наталья Роговая" w:date="2020-08-20T12:51:00Z">
              <w:r w:rsidRPr="00EB628F">
                <w:t>Distribute into:               Reserve fund</w:t>
              </w:r>
            </w:ins>
            <w:del w:id="567" w:author="Наталья Роговая" w:date="2020-08-20T12:51:00Z"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Распределить на:           Резервный фонд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F3AC" w14:textId="1D09C799" w:rsidR="00E77291" w:rsidRPr="0017311F" w:rsidRDefault="00E77291" w:rsidP="00E77291">
            <w:pPr>
              <w:suppressAutoHyphens/>
              <w:jc w:val="center"/>
              <w:rPr>
                <w:snapToGrid w:val="0"/>
                <w:color w:val="000000"/>
                <w:sz w:val="26"/>
                <w:szCs w:val="26"/>
                <w:lang w:val="ru-RU" w:eastAsia="ru-RU"/>
              </w:rPr>
            </w:pPr>
            <w:del w:id="568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 xml:space="preserve">121 </w:delText>
              </w:r>
            </w:del>
            <w:ins w:id="569" w:author="Наталья Роговая" w:date="2020-08-20T13:20:00Z">
              <w:r w:rsidR="00657C63" w:rsidRPr="0017311F">
                <w:rPr>
                  <w:sz w:val="26"/>
                  <w:szCs w:val="26"/>
                  <w:lang w:val="ru-RU" w:eastAsia="ru-RU"/>
                </w:rPr>
                <w:t>121</w:t>
              </w:r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z w:val="26"/>
                <w:szCs w:val="26"/>
                <w:lang w:val="ru-RU" w:eastAsia="ru-RU"/>
              </w:rPr>
              <w:t>401</w:t>
            </w:r>
          </w:p>
        </w:tc>
      </w:tr>
      <w:tr w:rsidR="00E77291" w:rsidRPr="0017311F" w14:paraId="2888CDCB" w14:textId="77777777" w:rsidTr="00437374">
        <w:tc>
          <w:tcPr>
            <w:tcW w:w="8080" w:type="dxa"/>
          </w:tcPr>
          <w:p w14:paraId="7AA3DF1D" w14:textId="20907EEB" w:rsidR="00E77291" w:rsidRPr="0017311F" w:rsidRDefault="00E77291" w:rsidP="00E77291">
            <w:pPr>
              <w:widowControl w:val="0"/>
              <w:jc w:val="both"/>
              <w:rPr>
                <w:rFonts w:cstheme="minorBidi"/>
                <w:sz w:val="26"/>
                <w:szCs w:val="26"/>
                <w:lang w:val="ru-RU" w:eastAsia="ru-RU"/>
              </w:rPr>
            </w:pPr>
            <w:ins w:id="570" w:author="Наталья Роговая" w:date="2020-08-20T12:51:00Z">
              <w:r w:rsidRPr="00EB628F">
                <w:t xml:space="preserve">                                        Profit for development</w:t>
              </w:r>
            </w:ins>
            <w:del w:id="571" w:author="Наталья Роговая" w:date="2020-08-20T12:51:00Z"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 xml:space="preserve">                                        Прибыль на развитие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4C73" w14:textId="38B0C739" w:rsidR="00E77291" w:rsidRPr="0017311F" w:rsidRDefault="00E77291" w:rsidP="00E77291">
            <w:pPr>
              <w:suppressAutoHyphens/>
              <w:jc w:val="center"/>
              <w:rPr>
                <w:snapToGrid w:val="0"/>
                <w:color w:val="000000"/>
                <w:sz w:val="26"/>
                <w:szCs w:val="26"/>
                <w:lang w:eastAsia="ru-RU"/>
              </w:rPr>
            </w:pPr>
            <w:r w:rsidRPr="0017311F">
              <w:rPr>
                <w:snapToGrid w:val="0"/>
                <w:color w:val="000000"/>
                <w:sz w:val="26"/>
                <w:szCs w:val="26"/>
                <w:lang w:eastAsia="ru-RU"/>
              </w:rPr>
              <w:t>1</w:t>
            </w:r>
            <w:del w:id="572" w:author="Наталья Роговая" w:date="2020-08-20T13:20:00Z">
              <w:r w:rsidRPr="0017311F" w:rsidDel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delText> </w:delText>
              </w:r>
            </w:del>
            <w:ins w:id="573" w:author="Наталья Роговая" w:date="2020-08-20T13:20:00Z">
              <w:r w:rsidR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t>,</w:t>
              </w:r>
            </w:ins>
            <w:del w:id="574" w:author="Наталья Роговая" w:date="2020-08-20T13:20:00Z">
              <w:r w:rsidRPr="0017311F" w:rsidDel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delText xml:space="preserve">669 </w:delText>
              </w:r>
            </w:del>
            <w:ins w:id="575" w:author="Наталья Роговая" w:date="2020-08-20T13:20:00Z">
              <w:r w:rsidR="00657C63" w:rsidRPr="0017311F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t>669</w:t>
              </w:r>
              <w:r w:rsidR="00657C63">
                <w:rPr>
                  <w:snapToGrid w:val="0"/>
                  <w:color w:val="000000"/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napToGrid w:val="0"/>
                <w:color w:val="000000"/>
                <w:sz w:val="26"/>
                <w:szCs w:val="26"/>
                <w:lang w:eastAsia="ru-RU"/>
              </w:rPr>
              <w:t>696</w:t>
            </w:r>
          </w:p>
        </w:tc>
      </w:tr>
      <w:tr w:rsidR="00E77291" w:rsidRPr="0017311F" w14:paraId="7F3259D0" w14:textId="77777777" w:rsidTr="00437374">
        <w:tc>
          <w:tcPr>
            <w:tcW w:w="8080" w:type="dxa"/>
          </w:tcPr>
          <w:p w14:paraId="234B9B85" w14:textId="5CD7F7D1" w:rsidR="00E77291" w:rsidRPr="0017311F" w:rsidRDefault="00E77291" w:rsidP="00E77291">
            <w:pPr>
              <w:widowControl w:val="0"/>
              <w:jc w:val="both"/>
              <w:rPr>
                <w:rFonts w:cstheme="minorBidi"/>
                <w:sz w:val="26"/>
                <w:szCs w:val="26"/>
                <w:lang w:val="ru-RU" w:eastAsia="ru-RU"/>
              </w:rPr>
            </w:pPr>
            <w:ins w:id="576" w:author="Наталья Роговая" w:date="2020-08-20T12:51:00Z">
              <w:r w:rsidRPr="00EB628F">
                <w:lastRenderedPageBreak/>
                <w:t xml:space="preserve">                                        Dividends </w:t>
              </w:r>
            </w:ins>
            <w:del w:id="577" w:author="Наталья Роговая" w:date="2020-08-20T12:51:00Z"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 xml:space="preserve">                                        Дивиденды</w:delText>
              </w:r>
            </w:del>
          </w:p>
        </w:tc>
        <w:tc>
          <w:tcPr>
            <w:tcW w:w="1418" w:type="dxa"/>
          </w:tcPr>
          <w:p w14:paraId="269A0EB1" w14:textId="7A0A4FBC" w:rsidR="00E77291" w:rsidRPr="0017311F" w:rsidRDefault="00E77291" w:rsidP="00E77291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del w:id="578" w:author="Наталья Роговая" w:date="2020-08-20T13:20:00Z">
              <w:r w:rsidRPr="0017311F" w:rsidDel="00657C63">
                <w:rPr>
                  <w:sz w:val="26"/>
                  <w:szCs w:val="26"/>
                  <w:lang w:val="ru-RU" w:eastAsia="ru-RU"/>
                </w:rPr>
                <w:delText xml:space="preserve">636 </w:delText>
              </w:r>
            </w:del>
            <w:ins w:id="579" w:author="Наталья Роговая" w:date="2020-08-20T13:20:00Z">
              <w:r w:rsidR="00657C63" w:rsidRPr="0017311F">
                <w:rPr>
                  <w:sz w:val="26"/>
                  <w:szCs w:val="26"/>
                  <w:lang w:val="ru-RU" w:eastAsia="ru-RU"/>
                </w:rPr>
                <w:t>636</w:t>
              </w:r>
              <w:r w:rsidR="00657C63">
                <w:rPr>
                  <w:sz w:val="26"/>
                  <w:szCs w:val="26"/>
                  <w:lang w:eastAsia="ru-RU"/>
                </w:rPr>
                <w:t>,</w:t>
              </w:r>
            </w:ins>
            <w:r w:rsidRPr="0017311F">
              <w:rPr>
                <w:sz w:val="26"/>
                <w:szCs w:val="26"/>
                <w:lang w:val="ru-RU" w:eastAsia="ru-RU"/>
              </w:rPr>
              <w:t>914</w:t>
            </w:r>
          </w:p>
        </w:tc>
      </w:tr>
      <w:tr w:rsidR="00E77291" w:rsidRPr="0017311F" w14:paraId="6F733DA8" w14:textId="77777777" w:rsidTr="00437374">
        <w:tc>
          <w:tcPr>
            <w:tcW w:w="8080" w:type="dxa"/>
          </w:tcPr>
          <w:p w14:paraId="49AC85A3" w14:textId="78ACB310" w:rsidR="00E77291" w:rsidRPr="00E77291" w:rsidRDefault="00E77291" w:rsidP="00E77291">
            <w:pPr>
              <w:widowControl w:val="0"/>
              <w:jc w:val="both"/>
              <w:rPr>
                <w:rFonts w:cstheme="minorBidi"/>
                <w:sz w:val="26"/>
                <w:szCs w:val="26"/>
                <w:lang w:eastAsia="ru-RU"/>
                <w:rPrChange w:id="580" w:author="Наталья Роговая" w:date="2020-08-20T12:51:00Z">
                  <w:rPr>
                    <w:rFonts w:cstheme="minorBidi"/>
                    <w:sz w:val="26"/>
                    <w:szCs w:val="26"/>
                    <w:lang w:val="ru-RU" w:eastAsia="ru-RU"/>
                  </w:rPr>
                </w:rPrChange>
              </w:rPr>
            </w:pPr>
            <w:ins w:id="581" w:author="Наталья Роговая" w:date="2020-08-20T12:51:00Z">
              <w:r w:rsidRPr="00EB628F">
                <w:t xml:space="preserve">                                        Repayment of losses for past years</w:t>
              </w:r>
            </w:ins>
            <w:del w:id="582" w:author="Наталья Роговая" w:date="2020-08-20T12:51:00Z"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83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                                      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Погашение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84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убытков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85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прошлых</w:delText>
              </w:r>
              <w:r w:rsidRPr="00E77291" w:rsidDel="00434AFB">
                <w:rPr>
                  <w:rFonts w:cstheme="minorBidi"/>
                  <w:sz w:val="26"/>
                  <w:szCs w:val="26"/>
                  <w:lang w:eastAsia="ru-RU"/>
                  <w:rPrChange w:id="586" w:author="Наталья Роговая" w:date="2020-08-20T12:51:00Z">
                    <w:rPr>
                      <w:rFonts w:cstheme="minorBidi"/>
                      <w:sz w:val="26"/>
                      <w:szCs w:val="26"/>
                      <w:lang w:val="ru-RU" w:eastAsia="ru-RU"/>
                    </w:rPr>
                  </w:rPrChange>
                </w:rPr>
                <w:delText xml:space="preserve"> </w:delText>
              </w:r>
              <w:r w:rsidRPr="0017311F" w:rsidDel="00434AFB">
                <w:rPr>
                  <w:rFonts w:cstheme="minorBidi"/>
                  <w:sz w:val="26"/>
                  <w:szCs w:val="26"/>
                  <w:lang w:val="ru-RU" w:eastAsia="ru-RU"/>
                </w:rPr>
                <w:delText>лет</w:delText>
              </w:r>
            </w:del>
          </w:p>
        </w:tc>
        <w:tc>
          <w:tcPr>
            <w:tcW w:w="1418" w:type="dxa"/>
          </w:tcPr>
          <w:p w14:paraId="7A8F8877" w14:textId="77777777" w:rsidR="00E77291" w:rsidRPr="0017311F" w:rsidRDefault="00E77291" w:rsidP="00E77291">
            <w:pPr>
              <w:jc w:val="center"/>
              <w:rPr>
                <w:rFonts w:eastAsiaTheme="minorHAnsi" w:cstheme="minorBidi"/>
                <w:sz w:val="26"/>
                <w:szCs w:val="26"/>
                <w:lang w:val="ru-RU"/>
              </w:rPr>
            </w:pPr>
            <w:r w:rsidRPr="0017311F">
              <w:rPr>
                <w:rFonts w:eastAsiaTheme="minorHAnsi" w:cstheme="minorBidi"/>
                <w:sz w:val="26"/>
                <w:szCs w:val="26"/>
                <w:lang w:val="ru-RU"/>
              </w:rPr>
              <w:t>0</w:t>
            </w:r>
          </w:p>
        </w:tc>
      </w:tr>
    </w:tbl>
    <w:p w14:paraId="3754B984" w14:textId="77777777" w:rsidR="004A6B48" w:rsidRPr="0030767F" w:rsidRDefault="004A6B48" w:rsidP="00F83E87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/>
        </w:rPr>
      </w:pPr>
    </w:p>
    <w:sectPr w:rsidR="004A6B48" w:rsidRPr="0030767F" w:rsidSect="00E77291">
      <w:headerReference w:type="default" r:id="rId8"/>
      <w:headerReference w:type="first" r:id="rId9"/>
      <w:pgSz w:w="11900" w:h="16840"/>
      <w:pgMar w:top="851" w:right="850" w:bottom="1134" w:left="1701" w:header="709" w:footer="709" w:gutter="0"/>
      <w:cols w:space="720"/>
      <w:titlePg/>
      <w:docGrid w:linePitch="326"/>
      <w:sectPrChange w:id="587" w:author="Наталья Роговая" w:date="2020-08-20T12:50:00Z">
        <w:sectPr w:rsidR="004A6B48" w:rsidRPr="0030767F" w:rsidSect="00E77291">
          <w:pgMar w:top="1134" w:right="850" w:bottom="1134" w:left="1701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B9BDC" w14:textId="77777777" w:rsidR="00EA121F" w:rsidRDefault="00EA121F">
      <w:r>
        <w:separator/>
      </w:r>
    </w:p>
  </w:endnote>
  <w:endnote w:type="continuationSeparator" w:id="0">
    <w:p w14:paraId="6F32136B" w14:textId="77777777" w:rsidR="00EA121F" w:rsidRDefault="00EA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DCE90" w14:textId="77777777" w:rsidR="00EA121F" w:rsidRDefault="00EA121F">
      <w:r>
        <w:separator/>
      </w:r>
    </w:p>
  </w:footnote>
  <w:footnote w:type="continuationSeparator" w:id="0">
    <w:p w14:paraId="460F7CFE" w14:textId="77777777" w:rsidR="00EA121F" w:rsidRDefault="00EA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433D5" w14:textId="77777777" w:rsidR="00A16EA6" w:rsidRDefault="00A16EA6" w:rsidP="00A16EA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D3854" w:rsidRPr="001D3854">
      <w:rPr>
        <w:noProof/>
        <w:lang w:val="ru-RU"/>
      </w:rPr>
      <w:t>2</w:t>
    </w:r>
    <w:r>
      <w:fldChar w:fldCharType="end"/>
    </w:r>
  </w:p>
  <w:p w14:paraId="43A55728" w14:textId="77777777" w:rsidR="00563D5A" w:rsidRDefault="00563D5A">
    <w:pPr>
      <w:tabs>
        <w:tab w:val="left" w:pos="0"/>
        <w:tab w:val="center" w:pos="4677"/>
        <w:tab w:val="center" w:pos="4959"/>
        <w:tab w:val="right" w:pos="9355"/>
        <w:tab w:val="right" w:pos="9917"/>
      </w:tabs>
      <w:outlineLvl w:val="0"/>
      <w:rPr>
        <w:rFonts w:eastAsia="Arial Unicode MS"/>
        <w:color w:val="000000"/>
        <w:sz w:val="28"/>
        <w:u w:color="000000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600C0" w14:textId="77777777" w:rsidR="00A16EA6" w:rsidRPr="00D376FE" w:rsidRDefault="00563D5A" w:rsidP="00D376FE">
    <w:pPr>
      <w:pStyle w:val="a3"/>
      <w:jc w:val="right"/>
      <w:rPr>
        <w:i/>
      </w:rPr>
    </w:pPr>
    <w:r w:rsidRPr="00D376FE">
      <w:rPr>
        <w:i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709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29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213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869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589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373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029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49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533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70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2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213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86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58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373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02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49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533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60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firstLine="60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600"/>
      </w:pPr>
      <w:rPr>
        <w:rFonts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firstLine="600"/>
      </w:pPr>
      <w:rPr>
        <w:rFonts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600"/>
      </w:pPr>
      <w:rPr>
        <w:rFonts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firstLine="600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firstLine="600"/>
      </w:pPr>
      <w:rPr>
        <w:rFonts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1800"/>
        </w:tabs>
        <w:ind w:left="1800" w:firstLine="600"/>
      </w:pPr>
      <w:rPr>
        <w:rFonts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2160"/>
        </w:tabs>
        <w:ind w:left="2160" w:firstLine="600"/>
      </w:pPr>
      <w:rPr>
        <w:rFonts w:hint="default"/>
        <w:position w:val="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pPr>
        <w:tabs>
          <w:tab w:val="num" w:pos="1800"/>
        </w:tabs>
        <w:ind w:left="180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pPr>
        <w:tabs>
          <w:tab w:val="num" w:pos="2160"/>
        </w:tabs>
        <w:ind w:left="2160" w:firstLine="600"/>
      </w:pPr>
      <w:rPr>
        <w:rFonts w:ascii="Times New Roman" w:eastAsia="Arial Unicode MS" w:hAnsi="Times New Roman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8"/>
        <w:u w:val="none" w:color="000000"/>
        <w:vertAlign w:val="baseline"/>
        <w:rtl w:val="0"/>
        <w:em w:val="none"/>
        <w:lang w:val="ru-RU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6"/>
    <w:multiLevelType w:val="multilevel"/>
    <w:tmpl w:val="894EE87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311564C"/>
    <w:multiLevelType w:val="hybridMultilevel"/>
    <w:tmpl w:val="EC52976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6C29F0"/>
    <w:multiLevelType w:val="hybridMultilevel"/>
    <w:tmpl w:val="D082AE06"/>
    <w:lvl w:ilvl="0" w:tplc="9840534A">
      <w:start w:val="1"/>
      <w:numFmt w:val="decimal"/>
      <w:lvlText w:val="%1."/>
      <w:lvlJc w:val="left"/>
      <w:pPr>
        <w:ind w:left="1637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 w15:restartNumberingAfterBreak="0">
    <w:nsid w:val="0ADC3ED4"/>
    <w:multiLevelType w:val="hybridMultilevel"/>
    <w:tmpl w:val="F662C82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9" w15:restartNumberingAfterBreak="0">
    <w:nsid w:val="0E7B25A8"/>
    <w:multiLevelType w:val="hybridMultilevel"/>
    <w:tmpl w:val="D0D88DFA"/>
    <w:lvl w:ilvl="0" w:tplc="34E48E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D664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DE9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443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B2D0C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F2ED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A50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DA57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2A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0715B"/>
    <w:multiLevelType w:val="hybridMultilevel"/>
    <w:tmpl w:val="EFFC58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2E6EFC"/>
    <w:multiLevelType w:val="hybridMultilevel"/>
    <w:tmpl w:val="68DC4F14"/>
    <w:lvl w:ilvl="0" w:tplc="7A962F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F219DE"/>
    <w:multiLevelType w:val="hybridMultilevel"/>
    <w:tmpl w:val="3C3AFDC8"/>
    <w:lvl w:ilvl="0" w:tplc="7C08A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FE44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187C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14FC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CA1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2A4A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3834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24C5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387D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9E3568"/>
    <w:multiLevelType w:val="hybridMultilevel"/>
    <w:tmpl w:val="86A4B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FC5AE7"/>
    <w:multiLevelType w:val="hybridMultilevel"/>
    <w:tmpl w:val="04CE8B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117215"/>
    <w:multiLevelType w:val="hybridMultilevel"/>
    <w:tmpl w:val="B71892B6"/>
    <w:lvl w:ilvl="0" w:tplc="FAF8B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E2C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1E34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6A7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5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65D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200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8A8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E829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607B4"/>
    <w:multiLevelType w:val="hybridMultilevel"/>
    <w:tmpl w:val="703C3634"/>
    <w:lvl w:ilvl="0" w:tplc="DA5C8B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1278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5A62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CBB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5402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12DB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84E7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F4F6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9CA3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959426C"/>
    <w:multiLevelType w:val="multilevel"/>
    <w:tmpl w:val="BFF8304C"/>
    <w:lvl w:ilvl="0">
      <w:start w:val="1"/>
      <w:numFmt w:val="decimal"/>
      <w:lvlText w:val="%1."/>
      <w:lvlJc w:val="left"/>
      <w:pPr>
        <w:tabs>
          <w:tab w:val="num" w:pos="309"/>
        </w:tabs>
        <w:ind w:left="309" w:firstLine="709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29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213"/>
      </w:pPr>
      <w:rPr>
        <w:rFonts w:hint="default"/>
        <w:position w:val="0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360" w:firstLine="2869"/>
      </w:pPr>
      <w:rPr>
        <w:rFonts w:ascii="Wingdings" w:hAnsi="Wingdings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589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373"/>
      </w:pPr>
      <w:rPr>
        <w:rFonts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029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49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533"/>
      </w:pPr>
      <w:rPr>
        <w:rFonts w:hint="default"/>
        <w:position w:val="0"/>
      </w:rPr>
    </w:lvl>
  </w:abstractNum>
  <w:abstractNum w:abstractNumId="18" w15:restartNumberingAfterBreak="0">
    <w:nsid w:val="3DD66910"/>
    <w:multiLevelType w:val="hybridMultilevel"/>
    <w:tmpl w:val="AB0C9EC8"/>
    <w:lvl w:ilvl="0" w:tplc="041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9" w15:restartNumberingAfterBreak="0">
    <w:nsid w:val="3E987C2E"/>
    <w:multiLevelType w:val="hybridMultilevel"/>
    <w:tmpl w:val="7C86825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C453F3"/>
    <w:multiLevelType w:val="hybridMultilevel"/>
    <w:tmpl w:val="1D4C5B5A"/>
    <w:lvl w:ilvl="0" w:tplc="AA3C5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1DF4291"/>
    <w:multiLevelType w:val="hybridMultilevel"/>
    <w:tmpl w:val="946EBB06"/>
    <w:lvl w:ilvl="0" w:tplc="70E80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921720"/>
    <w:multiLevelType w:val="hybridMultilevel"/>
    <w:tmpl w:val="B1D8173C"/>
    <w:lvl w:ilvl="0" w:tplc="DC2E8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C9E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0E58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7AC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C6B8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5C92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D8B7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801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0CB7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D347F4"/>
    <w:multiLevelType w:val="hybridMultilevel"/>
    <w:tmpl w:val="25A46A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BA66FBF"/>
    <w:multiLevelType w:val="hybridMultilevel"/>
    <w:tmpl w:val="A2FC0548"/>
    <w:lvl w:ilvl="0" w:tplc="11009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89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ECD0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D208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1042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9E36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A20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920B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4BF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A325D8"/>
    <w:multiLevelType w:val="hybridMultilevel"/>
    <w:tmpl w:val="1C962C58"/>
    <w:lvl w:ilvl="0" w:tplc="72325ADC">
      <w:start w:val="1"/>
      <w:numFmt w:val="decimal"/>
      <w:lvlText w:val="%1."/>
      <w:lvlJc w:val="left"/>
      <w:pPr>
        <w:ind w:left="13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4092703"/>
    <w:multiLevelType w:val="hybridMultilevel"/>
    <w:tmpl w:val="BFF22D16"/>
    <w:lvl w:ilvl="0" w:tplc="F36CF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4E02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DCF4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8E61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82B1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8C43B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E76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084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E84C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1C43"/>
    <w:multiLevelType w:val="hybridMultilevel"/>
    <w:tmpl w:val="F67A35A0"/>
    <w:lvl w:ilvl="0" w:tplc="06A66B46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 w15:restartNumberingAfterBreak="0">
    <w:nsid w:val="5718768E"/>
    <w:multiLevelType w:val="hybridMultilevel"/>
    <w:tmpl w:val="F5823782"/>
    <w:lvl w:ilvl="0" w:tplc="C9BA7D32">
      <w:start w:val="2014"/>
      <w:numFmt w:val="decimal"/>
      <w:lvlText w:val="%1"/>
      <w:lvlJc w:val="left"/>
      <w:pPr>
        <w:ind w:left="1271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58AB726B"/>
    <w:multiLevelType w:val="hybridMultilevel"/>
    <w:tmpl w:val="9FFCFA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EC32412"/>
    <w:multiLevelType w:val="hybridMultilevel"/>
    <w:tmpl w:val="CE8EA528"/>
    <w:lvl w:ilvl="0" w:tplc="80C6B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034BFE"/>
    <w:multiLevelType w:val="hybridMultilevel"/>
    <w:tmpl w:val="2DDCA750"/>
    <w:lvl w:ilvl="0" w:tplc="47560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A806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D89E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4EE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B04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001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72C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2D2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462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EA5576"/>
    <w:multiLevelType w:val="hybridMultilevel"/>
    <w:tmpl w:val="D550FE1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6B2F26C3"/>
    <w:multiLevelType w:val="hybridMultilevel"/>
    <w:tmpl w:val="A6A6DEA2"/>
    <w:lvl w:ilvl="0" w:tplc="0419000B">
      <w:start w:val="1"/>
      <w:numFmt w:val="bullet"/>
      <w:lvlText w:val=""/>
      <w:lvlJc w:val="left"/>
      <w:pPr>
        <w:ind w:left="15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34" w15:restartNumberingAfterBreak="0">
    <w:nsid w:val="6E4633E0"/>
    <w:multiLevelType w:val="hybridMultilevel"/>
    <w:tmpl w:val="41665B4E"/>
    <w:lvl w:ilvl="0" w:tplc="41AA9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1D25662"/>
    <w:multiLevelType w:val="hybridMultilevel"/>
    <w:tmpl w:val="785A7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50C47"/>
    <w:multiLevelType w:val="hybridMultilevel"/>
    <w:tmpl w:val="4DD44CC2"/>
    <w:lvl w:ilvl="0" w:tplc="0419000B">
      <w:start w:val="1"/>
      <w:numFmt w:val="bullet"/>
      <w:lvlText w:val="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37" w15:restartNumberingAfterBreak="0">
    <w:nsid w:val="7B036A36"/>
    <w:multiLevelType w:val="hybridMultilevel"/>
    <w:tmpl w:val="D082AE06"/>
    <w:lvl w:ilvl="0" w:tplc="9840534A">
      <w:start w:val="1"/>
      <w:numFmt w:val="decimal"/>
      <w:lvlText w:val="%1."/>
      <w:lvlJc w:val="left"/>
      <w:pPr>
        <w:ind w:left="1637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8" w15:restartNumberingAfterBreak="0">
    <w:nsid w:val="7DC305C7"/>
    <w:multiLevelType w:val="hybridMultilevel"/>
    <w:tmpl w:val="B4246A1A"/>
    <w:lvl w:ilvl="0" w:tplc="CB041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68D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2850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A86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F4FA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2A3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7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06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E4C4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27715A"/>
    <w:multiLevelType w:val="hybridMultilevel"/>
    <w:tmpl w:val="9DA07612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7"/>
  </w:num>
  <w:num w:numId="8">
    <w:abstractNumId w:val="6"/>
  </w:num>
  <w:num w:numId="9">
    <w:abstractNumId w:val="29"/>
  </w:num>
  <w:num w:numId="10">
    <w:abstractNumId w:val="22"/>
  </w:num>
  <w:num w:numId="11">
    <w:abstractNumId w:val="24"/>
  </w:num>
  <w:num w:numId="12">
    <w:abstractNumId w:val="16"/>
  </w:num>
  <w:num w:numId="13">
    <w:abstractNumId w:val="35"/>
  </w:num>
  <w:num w:numId="14">
    <w:abstractNumId w:val="19"/>
  </w:num>
  <w:num w:numId="15">
    <w:abstractNumId w:val="33"/>
  </w:num>
  <w:num w:numId="16">
    <w:abstractNumId w:val="25"/>
  </w:num>
  <w:num w:numId="17">
    <w:abstractNumId w:val="8"/>
  </w:num>
  <w:num w:numId="18">
    <w:abstractNumId w:val="23"/>
  </w:num>
  <w:num w:numId="19">
    <w:abstractNumId w:val="14"/>
  </w:num>
  <w:num w:numId="20">
    <w:abstractNumId w:val="32"/>
  </w:num>
  <w:num w:numId="21">
    <w:abstractNumId w:val="10"/>
  </w:num>
  <w:num w:numId="22">
    <w:abstractNumId w:val="9"/>
  </w:num>
  <w:num w:numId="23">
    <w:abstractNumId w:val="28"/>
  </w:num>
  <w:num w:numId="24">
    <w:abstractNumId w:val="26"/>
  </w:num>
  <w:num w:numId="25">
    <w:abstractNumId w:val="17"/>
  </w:num>
  <w:num w:numId="26">
    <w:abstractNumId w:val="7"/>
  </w:num>
  <w:num w:numId="27">
    <w:abstractNumId w:val="18"/>
  </w:num>
  <w:num w:numId="28">
    <w:abstractNumId w:val="36"/>
  </w:num>
  <w:num w:numId="29">
    <w:abstractNumId w:val="39"/>
  </w:num>
  <w:num w:numId="30">
    <w:abstractNumId w:val="38"/>
  </w:num>
  <w:num w:numId="31">
    <w:abstractNumId w:val="34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12"/>
  </w:num>
  <w:num w:numId="35">
    <w:abstractNumId w:val="20"/>
  </w:num>
  <w:num w:numId="36">
    <w:abstractNumId w:val="27"/>
  </w:num>
  <w:num w:numId="37">
    <w:abstractNumId w:val="13"/>
  </w:num>
  <w:num w:numId="38">
    <w:abstractNumId w:val="21"/>
  </w:num>
  <w:num w:numId="39">
    <w:abstractNumId w:val="11"/>
  </w:num>
  <w:num w:numId="40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Наталья Роговая">
    <w15:presenceInfo w15:providerId="Windows Live" w15:userId="024ee5f8fc1d7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trackRevisions/>
  <w:defaultTabStop w:val="720"/>
  <w:hyphenationZone w:val="357"/>
  <w:doNotHyphenateCaps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135"/>
    <w:rsid w:val="00002467"/>
    <w:rsid w:val="00003350"/>
    <w:rsid w:val="00014256"/>
    <w:rsid w:val="00016F6F"/>
    <w:rsid w:val="00020CA1"/>
    <w:rsid w:val="00026DC3"/>
    <w:rsid w:val="00036732"/>
    <w:rsid w:val="000375B3"/>
    <w:rsid w:val="000413D3"/>
    <w:rsid w:val="00041E23"/>
    <w:rsid w:val="00042412"/>
    <w:rsid w:val="0004371D"/>
    <w:rsid w:val="0005109C"/>
    <w:rsid w:val="00057A74"/>
    <w:rsid w:val="00057CEB"/>
    <w:rsid w:val="00057F45"/>
    <w:rsid w:val="00062C89"/>
    <w:rsid w:val="00065FA0"/>
    <w:rsid w:val="00066A18"/>
    <w:rsid w:val="00066F77"/>
    <w:rsid w:val="00070415"/>
    <w:rsid w:val="000711B0"/>
    <w:rsid w:val="00071B06"/>
    <w:rsid w:val="00071C4C"/>
    <w:rsid w:val="00073F8E"/>
    <w:rsid w:val="00074AC7"/>
    <w:rsid w:val="00076DA3"/>
    <w:rsid w:val="00077B00"/>
    <w:rsid w:val="0008060D"/>
    <w:rsid w:val="00080976"/>
    <w:rsid w:val="00091C26"/>
    <w:rsid w:val="00092791"/>
    <w:rsid w:val="00096DB2"/>
    <w:rsid w:val="00097200"/>
    <w:rsid w:val="000A1948"/>
    <w:rsid w:val="000A58C6"/>
    <w:rsid w:val="000A6A20"/>
    <w:rsid w:val="000C00A5"/>
    <w:rsid w:val="000C438D"/>
    <w:rsid w:val="000C4964"/>
    <w:rsid w:val="000C4DA3"/>
    <w:rsid w:val="000C51FF"/>
    <w:rsid w:val="000C6265"/>
    <w:rsid w:val="000C651D"/>
    <w:rsid w:val="000C65BC"/>
    <w:rsid w:val="000D0539"/>
    <w:rsid w:val="000D0742"/>
    <w:rsid w:val="000D306A"/>
    <w:rsid w:val="000D4D24"/>
    <w:rsid w:val="000D7BD8"/>
    <w:rsid w:val="000E1BF7"/>
    <w:rsid w:val="000E5305"/>
    <w:rsid w:val="000F25F1"/>
    <w:rsid w:val="0010393E"/>
    <w:rsid w:val="00104B19"/>
    <w:rsid w:val="00104BCE"/>
    <w:rsid w:val="00104C73"/>
    <w:rsid w:val="00105440"/>
    <w:rsid w:val="001054D1"/>
    <w:rsid w:val="00110FD3"/>
    <w:rsid w:val="001141A3"/>
    <w:rsid w:val="0012011A"/>
    <w:rsid w:val="00126C99"/>
    <w:rsid w:val="00126F8F"/>
    <w:rsid w:val="001318AB"/>
    <w:rsid w:val="001358CE"/>
    <w:rsid w:val="00137946"/>
    <w:rsid w:val="00151297"/>
    <w:rsid w:val="00153CDE"/>
    <w:rsid w:val="0016315C"/>
    <w:rsid w:val="0017311F"/>
    <w:rsid w:val="00182214"/>
    <w:rsid w:val="0019020F"/>
    <w:rsid w:val="001938DE"/>
    <w:rsid w:val="00194A69"/>
    <w:rsid w:val="00194FF4"/>
    <w:rsid w:val="001A0085"/>
    <w:rsid w:val="001A1095"/>
    <w:rsid w:val="001A38A5"/>
    <w:rsid w:val="001B1C71"/>
    <w:rsid w:val="001B2A03"/>
    <w:rsid w:val="001C36CC"/>
    <w:rsid w:val="001C3BBB"/>
    <w:rsid w:val="001C50DE"/>
    <w:rsid w:val="001C7C60"/>
    <w:rsid w:val="001D1730"/>
    <w:rsid w:val="001D3051"/>
    <w:rsid w:val="001D3854"/>
    <w:rsid w:val="001D5217"/>
    <w:rsid w:val="001D7290"/>
    <w:rsid w:val="001D7420"/>
    <w:rsid w:val="001E0897"/>
    <w:rsid w:val="001E1B5D"/>
    <w:rsid w:val="001E63C9"/>
    <w:rsid w:val="001E7CD4"/>
    <w:rsid w:val="001F43D7"/>
    <w:rsid w:val="001F5F23"/>
    <w:rsid w:val="001F76D0"/>
    <w:rsid w:val="002037AC"/>
    <w:rsid w:val="00203FD1"/>
    <w:rsid w:val="00210387"/>
    <w:rsid w:val="00213339"/>
    <w:rsid w:val="002138C1"/>
    <w:rsid w:val="002142D0"/>
    <w:rsid w:val="00221689"/>
    <w:rsid w:val="00227F25"/>
    <w:rsid w:val="00231197"/>
    <w:rsid w:val="002332EF"/>
    <w:rsid w:val="00233544"/>
    <w:rsid w:val="00236354"/>
    <w:rsid w:val="00237600"/>
    <w:rsid w:val="00242F17"/>
    <w:rsid w:val="00245F73"/>
    <w:rsid w:val="00246A2E"/>
    <w:rsid w:val="002507A8"/>
    <w:rsid w:val="00250C1D"/>
    <w:rsid w:val="00252217"/>
    <w:rsid w:val="00255EC2"/>
    <w:rsid w:val="0025793A"/>
    <w:rsid w:val="002642A9"/>
    <w:rsid w:val="00267FEC"/>
    <w:rsid w:val="002718F2"/>
    <w:rsid w:val="002721AE"/>
    <w:rsid w:val="00276262"/>
    <w:rsid w:val="002767BA"/>
    <w:rsid w:val="0028150D"/>
    <w:rsid w:val="00282E18"/>
    <w:rsid w:val="00286B29"/>
    <w:rsid w:val="00287C8C"/>
    <w:rsid w:val="00291361"/>
    <w:rsid w:val="00292CBA"/>
    <w:rsid w:val="00294108"/>
    <w:rsid w:val="002954DA"/>
    <w:rsid w:val="00296008"/>
    <w:rsid w:val="002A07EA"/>
    <w:rsid w:val="002A0D57"/>
    <w:rsid w:val="002A2483"/>
    <w:rsid w:val="002A276B"/>
    <w:rsid w:val="002A649B"/>
    <w:rsid w:val="002A69AD"/>
    <w:rsid w:val="002A6E0A"/>
    <w:rsid w:val="002A7821"/>
    <w:rsid w:val="002B013A"/>
    <w:rsid w:val="002B0A7F"/>
    <w:rsid w:val="002B402D"/>
    <w:rsid w:val="002C1DC1"/>
    <w:rsid w:val="002C2930"/>
    <w:rsid w:val="002C3306"/>
    <w:rsid w:val="002C412A"/>
    <w:rsid w:val="002D0A69"/>
    <w:rsid w:val="002D3083"/>
    <w:rsid w:val="002D337E"/>
    <w:rsid w:val="002E31AA"/>
    <w:rsid w:val="002E6C99"/>
    <w:rsid w:val="002E7E87"/>
    <w:rsid w:val="002F4415"/>
    <w:rsid w:val="002F6D53"/>
    <w:rsid w:val="002F7EA7"/>
    <w:rsid w:val="003016DD"/>
    <w:rsid w:val="003029CA"/>
    <w:rsid w:val="00302FE5"/>
    <w:rsid w:val="00303688"/>
    <w:rsid w:val="0030613B"/>
    <w:rsid w:val="003064C2"/>
    <w:rsid w:val="00307102"/>
    <w:rsid w:val="0030767F"/>
    <w:rsid w:val="003077D3"/>
    <w:rsid w:val="00312440"/>
    <w:rsid w:val="003229FD"/>
    <w:rsid w:val="00325B30"/>
    <w:rsid w:val="003262BA"/>
    <w:rsid w:val="00341723"/>
    <w:rsid w:val="003451C4"/>
    <w:rsid w:val="00353ACD"/>
    <w:rsid w:val="0035696F"/>
    <w:rsid w:val="00357061"/>
    <w:rsid w:val="003571D0"/>
    <w:rsid w:val="003639F0"/>
    <w:rsid w:val="00364144"/>
    <w:rsid w:val="003645C4"/>
    <w:rsid w:val="00366E7A"/>
    <w:rsid w:val="00371F57"/>
    <w:rsid w:val="0037447B"/>
    <w:rsid w:val="00376EA5"/>
    <w:rsid w:val="00380D45"/>
    <w:rsid w:val="003820E9"/>
    <w:rsid w:val="00386A27"/>
    <w:rsid w:val="00386BD4"/>
    <w:rsid w:val="00386C31"/>
    <w:rsid w:val="00390364"/>
    <w:rsid w:val="003A0979"/>
    <w:rsid w:val="003A434B"/>
    <w:rsid w:val="003B0D8C"/>
    <w:rsid w:val="003B341B"/>
    <w:rsid w:val="003B3557"/>
    <w:rsid w:val="003B50DD"/>
    <w:rsid w:val="003B7528"/>
    <w:rsid w:val="003C01AA"/>
    <w:rsid w:val="003C4287"/>
    <w:rsid w:val="003E2D82"/>
    <w:rsid w:val="003E3E67"/>
    <w:rsid w:val="003E558B"/>
    <w:rsid w:val="003E675B"/>
    <w:rsid w:val="00401D59"/>
    <w:rsid w:val="00403F90"/>
    <w:rsid w:val="00406374"/>
    <w:rsid w:val="0040741B"/>
    <w:rsid w:val="00410486"/>
    <w:rsid w:val="004144B8"/>
    <w:rsid w:val="00415CDF"/>
    <w:rsid w:val="004209DA"/>
    <w:rsid w:val="00423213"/>
    <w:rsid w:val="00425B9F"/>
    <w:rsid w:val="0043120C"/>
    <w:rsid w:val="00440CA8"/>
    <w:rsid w:val="004421F9"/>
    <w:rsid w:val="0044725F"/>
    <w:rsid w:val="004503B4"/>
    <w:rsid w:val="0045268B"/>
    <w:rsid w:val="00453DC2"/>
    <w:rsid w:val="0045710F"/>
    <w:rsid w:val="00457D86"/>
    <w:rsid w:val="00457FC7"/>
    <w:rsid w:val="00465027"/>
    <w:rsid w:val="00466007"/>
    <w:rsid w:val="004668BE"/>
    <w:rsid w:val="00473CC7"/>
    <w:rsid w:val="0047535D"/>
    <w:rsid w:val="00475A6B"/>
    <w:rsid w:val="004772DD"/>
    <w:rsid w:val="004841F7"/>
    <w:rsid w:val="00486BF9"/>
    <w:rsid w:val="00487593"/>
    <w:rsid w:val="00494904"/>
    <w:rsid w:val="00495364"/>
    <w:rsid w:val="00497590"/>
    <w:rsid w:val="004A3AC7"/>
    <w:rsid w:val="004A6B48"/>
    <w:rsid w:val="004B1352"/>
    <w:rsid w:val="004C34A8"/>
    <w:rsid w:val="004C5E1C"/>
    <w:rsid w:val="004D1B5D"/>
    <w:rsid w:val="004D7901"/>
    <w:rsid w:val="004E3BB5"/>
    <w:rsid w:val="004E63C7"/>
    <w:rsid w:val="004E6B1B"/>
    <w:rsid w:val="004F226C"/>
    <w:rsid w:val="004F3D3C"/>
    <w:rsid w:val="004F4408"/>
    <w:rsid w:val="004F6D34"/>
    <w:rsid w:val="005003D4"/>
    <w:rsid w:val="005009FC"/>
    <w:rsid w:val="005066F4"/>
    <w:rsid w:val="005115A1"/>
    <w:rsid w:val="00512CBB"/>
    <w:rsid w:val="00513C2E"/>
    <w:rsid w:val="005144CF"/>
    <w:rsid w:val="0052706A"/>
    <w:rsid w:val="00527091"/>
    <w:rsid w:val="0053264D"/>
    <w:rsid w:val="00533D63"/>
    <w:rsid w:val="00534C39"/>
    <w:rsid w:val="0053634A"/>
    <w:rsid w:val="00536ED2"/>
    <w:rsid w:val="005400E8"/>
    <w:rsid w:val="0054074F"/>
    <w:rsid w:val="00542585"/>
    <w:rsid w:val="00542CBA"/>
    <w:rsid w:val="00555D18"/>
    <w:rsid w:val="00555D5B"/>
    <w:rsid w:val="00556E39"/>
    <w:rsid w:val="0055777A"/>
    <w:rsid w:val="005606AF"/>
    <w:rsid w:val="00562A25"/>
    <w:rsid w:val="00563D5A"/>
    <w:rsid w:val="0056646E"/>
    <w:rsid w:val="005669C1"/>
    <w:rsid w:val="00571227"/>
    <w:rsid w:val="005712AC"/>
    <w:rsid w:val="00576130"/>
    <w:rsid w:val="005764DF"/>
    <w:rsid w:val="00576949"/>
    <w:rsid w:val="005810AA"/>
    <w:rsid w:val="00582D70"/>
    <w:rsid w:val="00583107"/>
    <w:rsid w:val="0058323E"/>
    <w:rsid w:val="00584C6C"/>
    <w:rsid w:val="005859A0"/>
    <w:rsid w:val="00585D30"/>
    <w:rsid w:val="00590ADE"/>
    <w:rsid w:val="00591745"/>
    <w:rsid w:val="00593EBF"/>
    <w:rsid w:val="00594227"/>
    <w:rsid w:val="00594978"/>
    <w:rsid w:val="00594DCC"/>
    <w:rsid w:val="00595899"/>
    <w:rsid w:val="005A38EC"/>
    <w:rsid w:val="005B0F66"/>
    <w:rsid w:val="005B2190"/>
    <w:rsid w:val="005B6D9A"/>
    <w:rsid w:val="005B7EBA"/>
    <w:rsid w:val="005C12B8"/>
    <w:rsid w:val="005C2D96"/>
    <w:rsid w:val="005C490F"/>
    <w:rsid w:val="005D1EFF"/>
    <w:rsid w:val="005E2602"/>
    <w:rsid w:val="005E2B38"/>
    <w:rsid w:val="005E3946"/>
    <w:rsid w:val="005F2381"/>
    <w:rsid w:val="005F5591"/>
    <w:rsid w:val="0060339C"/>
    <w:rsid w:val="00605534"/>
    <w:rsid w:val="00606953"/>
    <w:rsid w:val="0061095B"/>
    <w:rsid w:val="00611003"/>
    <w:rsid w:val="00614A4E"/>
    <w:rsid w:val="00621057"/>
    <w:rsid w:val="006240BD"/>
    <w:rsid w:val="00631BEB"/>
    <w:rsid w:val="00632D85"/>
    <w:rsid w:val="006371DD"/>
    <w:rsid w:val="00641CC0"/>
    <w:rsid w:val="00644B9D"/>
    <w:rsid w:val="006462DD"/>
    <w:rsid w:val="00646A34"/>
    <w:rsid w:val="00652629"/>
    <w:rsid w:val="0065378E"/>
    <w:rsid w:val="006554A8"/>
    <w:rsid w:val="00656F3C"/>
    <w:rsid w:val="00657270"/>
    <w:rsid w:val="00657C63"/>
    <w:rsid w:val="00663968"/>
    <w:rsid w:val="00664343"/>
    <w:rsid w:val="00667957"/>
    <w:rsid w:val="006739E4"/>
    <w:rsid w:val="006741FC"/>
    <w:rsid w:val="00675AA6"/>
    <w:rsid w:val="0067688E"/>
    <w:rsid w:val="00684E11"/>
    <w:rsid w:val="00686CF3"/>
    <w:rsid w:val="00691AE5"/>
    <w:rsid w:val="0069297E"/>
    <w:rsid w:val="006934D2"/>
    <w:rsid w:val="00695EBE"/>
    <w:rsid w:val="006A2841"/>
    <w:rsid w:val="006A448E"/>
    <w:rsid w:val="006B04A3"/>
    <w:rsid w:val="006B25FD"/>
    <w:rsid w:val="006B3D49"/>
    <w:rsid w:val="006B6000"/>
    <w:rsid w:val="006C008A"/>
    <w:rsid w:val="006C0FB2"/>
    <w:rsid w:val="006C242F"/>
    <w:rsid w:val="006C35BB"/>
    <w:rsid w:val="006D09B8"/>
    <w:rsid w:val="006D1C27"/>
    <w:rsid w:val="006D3816"/>
    <w:rsid w:val="006D566F"/>
    <w:rsid w:val="006D5BEE"/>
    <w:rsid w:val="006D723C"/>
    <w:rsid w:val="006E0538"/>
    <w:rsid w:val="006E1B5D"/>
    <w:rsid w:val="006E3EAF"/>
    <w:rsid w:val="006E5637"/>
    <w:rsid w:val="006E7883"/>
    <w:rsid w:val="006F5E47"/>
    <w:rsid w:val="007005F8"/>
    <w:rsid w:val="00700CB1"/>
    <w:rsid w:val="007036A9"/>
    <w:rsid w:val="00706FF3"/>
    <w:rsid w:val="00716D67"/>
    <w:rsid w:val="00717DC8"/>
    <w:rsid w:val="007207DC"/>
    <w:rsid w:val="0072116A"/>
    <w:rsid w:val="007240A2"/>
    <w:rsid w:val="007250E4"/>
    <w:rsid w:val="00727135"/>
    <w:rsid w:val="007369C8"/>
    <w:rsid w:val="007375C8"/>
    <w:rsid w:val="00740271"/>
    <w:rsid w:val="00744B99"/>
    <w:rsid w:val="00745298"/>
    <w:rsid w:val="007454DB"/>
    <w:rsid w:val="00753B8F"/>
    <w:rsid w:val="00760F30"/>
    <w:rsid w:val="00761994"/>
    <w:rsid w:val="0076414B"/>
    <w:rsid w:val="0076517C"/>
    <w:rsid w:val="007657DC"/>
    <w:rsid w:val="0076766F"/>
    <w:rsid w:val="007741CC"/>
    <w:rsid w:val="007751FA"/>
    <w:rsid w:val="00776AC2"/>
    <w:rsid w:val="00783C76"/>
    <w:rsid w:val="00786857"/>
    <w:rsid w:val="0078734D"/>
    <w:rsid w:val="00790243"/>
    <w:rsid w:val="007A3C2E"/>
    <w:rsid w:val="007B2CD0"/>
    <w:rsid w:val="007B3FBD"/>
    <w:rsid w:val="007B50C4"/>
    <w:rsid w:val="007B5261"/>
    <w:rsid w:val="007C0576"/>
    <w:rsid w:val="007C0D67"/>
    <w:rsid w:val="007C1894"/>
    <w:rsid w:val="007C3602"/>
    <w:rsid w:val="007D0ECE"/>
    <w:rsid w:val="007D15F9"/>
    <w:rsid w:val="007E08C5"/>
    <w:rsid w:val="007E29F6"/>
    <w:rsid w:val="007F4D39"/>
    <w:rsid w:val="00806CF9"/>
    <w:rsid w:val="0080721E"/>
    <w:rsid w:val="00812DC1"/>
    <w:rsid w:val="008149CB"/>
    <w:rsid w:val="00817210"/>
    <w:rsid w:val="00817B47"/>
    <w:rsid w:val="00820B40"/>
    <w:rsid w:val="00821550"/>
    <w:rsid w:val="00825991"/>
    <w:rsid w:val="00826657"/>
    <w:rsid w:val="008276A5"/>
    <w:rsid w:val="00830D79"/>
    <w:rsid w:val="00832F74"/>
    <w:rsid w:val="008344E3"/>
    <w:rsid w:val="008372BE"/>
    <w:rsid w:val="00840E85"/>
    <w:rsid w:val="008410DE"/>
    <w:rsid w:val="00841971"/>
    <w:rsid w:val="00842B6D"/>
    <w:rsid w:val="00844FC3"/>
    <w:rsid w:val="00846212"/>
    <w:rsid w:val="008523C8"/>
    <w:rsid w:val="00853DFA"/>
    <w:rsid w:val="00855801"/>
    <w:rsid w:val="008626A5"/>
    <w:rsid w:val="00862ADF"/>
    <w:rsid w:val="008649CF"/>
    <w:rsid w:val="00864B54"/>
    <w:rsid w:val="008677BE"/>
    <w:rsid w:val="00875887"/>
    <w:rsid w:val="00875FF9"/>
    <w:rsid w:val="0087626D"/>
    <w:rsid w:val="00880260"/>
    <w:rsid w:val="00885CD7"/>
    <w:rsid w:val="00885E86"/>
    <w:rsid w:val="00886F43"/>
    <w:rsid w:val="0089211E"/>
    <w:rsid w:val="00894F47"/>
    <w:rsid w:val="00896CC7"/>
    <w:rsid w:val="00896FED"/>
    <w:rsid w:val="008A19B4"/>
    <w:rsid w:val="008A1EB5"/>
    <w:rsid w:val="008A4A7F"/>
    <w:rsid w:val="008A566D"/>
    <w:rsid w:val="008A59E0"/>
    <w:rsid w:val="008A7FF6"/>
    <w:rsid w:val="008B59FD"/>
    <w:rsid w:val="008B6AE9"/>
    <w:rsid w:val="008C10CE"/>
    <w:rsid w:val="008C2850"/>
    <w:rsid w:val="008C57A4"/>
    <w:rsid w:val="008C71E9"/>
    <w:rsid w:val="008C7B7A"/>
    <w:rsid w:val="008C7F97"/>
    <w:rsid w:val="008D0AED"/>
    <w:rsid w:val="008D11FF"/>
    <w:rsid w:val="008D18DE"/>
    <w:rsid w:val="008D3943"/>
    <w:rsid w:val="008E13B5"/>
    <w:rsid w:val="008E5569"/>
    <w:rsid w:val="008F1FA6"/>
    <w:rsid w:val="00900EAF"/>
    <w:rsid w:val="00901679"/>
    <w:rsid w:val="00910E2C"/>
    <w:rsid w:val="009116C7"/>
    <w:rsid w:val="00913AC9"/>
    <w:rsid w:val="00913BEA"/>
    <w:rsid w:val="00917E3C"/>
    <w:rsid w:val="009207A9"/>
    <w:rsid w:val="00921516"/>
    <w:rsid w:val="0092314C"/>
    <w:rsid w:val="00924BA7"/>
    <w:rsid w:val="009255D8"/>
    <w:rsid w:val="00925AAA"/>
    <w:rsid w:val="00927992"/>
    <w:rsid w:val="00930B80"/>
    <w:rsid w:val="0093383F"/>
    <w:rsid w:val="009358AD"/>
    <w:rsid w:val="0093676C"/>
    <w:rsid w:val="00936FDF"/>
    <w:rsid w:val="00937D98"/>
    <w:rsid w:val="009409C3"/>
    <w:rsid w:val="009446ED"/>
    <w:rsid w:val="00945609"/>
    <w:rsid w:val="0094788D"/>
    <w:rsid w:val="00947BE7"/>
    <w:rsid w:val="009507A4"/>
    <w:rsid w:val="009564D8"/>
    <w:rsid w:val="0095783C"/>
    <w:rsid w:val="00960809"/>
    <w:rsid w:val="00965FBA"/>
    <w:rsid w:val="00967A40"/>
    <w:rsid w:val="00971CFD"/>
    <w:rsid w:val="0097359B"/>
    <w:rsid w:val="00975E2E"/>
    <w:rsid w:val="00977F26"/>
    <w:rsid w:val="00981E23"/>
    <w:rsid w:val="00985B15"/>
    <w:rsid w:val="00985FAE"/>
    <w:rsid w:val="009868ED"/>
    <w:rsid w:val="0098709B"/>
    <w:rsid w:val="00991C59"/>
    <w:rsid w:val="00994C20"/>
    <w:rsid w:val="0099656F"/>
    <w:rsid w:val="00997AB1"/>
    <w:rsid w:val="009A0377"/>
    <w:rsid w:val="009A0EA0"/>
    <w:rsid w:val="009A53A7"/>
    <w:rsid w:val="009B249C"/>
    <w:rsid w:val="009B2BF9"/>
    <w:rsid w:val="009B3AE3"/>
    <w:rsid w:val="009B62F7"/>
    <w:rsid w:val="009B750A"/>
    <w:rsid w:val="009C0DCB"/>
    <w:rsid w:val="009C32D1"/>
    <w:rsid w:val="009C3ECA"/>
    <w:rsid w:val="009C4D34"/>
    <w:rsid w:val="009D2E03"/>
    <w:rsid w:val="009D383E"/>
    <w:rsid w:val="009D40F8"/>
    <w:rsid w:val="009D4B7D"/>
    <w:rsid w:val="009D4DCD"/>
    <w:rsid w:val="009E2682"/>
    <w:rsid w:val="009E2EE7"/>
    <w:rsid w:val="009E64B7"/>
    <w:rsid w:val="009F223A"/>
    <w:rsid w:val="00A0041E"/>
    <w:rsid w:val="00A068C0"/>
    <w:rsid w:val="00A06A89"/>
    <w:rsid w:val="00A103EC"/>
    <w:rsid w:val="00A12125"/>
    <w:rsid w:val="00A1550A"/>
    <w:rsid w:val="00A16650"/>
    <w:rsid w:val="00A16EA6"/>
    <w:rsid w:val="00A240B5"/>
    <w:rsid w:val="00A30815"/>
    <w:rsid w:val="00A31585"/>
    <w:rsid w:val="00A322FF"/>
    <w:rsid w:val="00A45A6B"/>
    <w:rsid w:val="00A461D4"/>
    <w:rsid w:val="00A534E4"/>
    <w:rsid w:val="00A63590"/>
    <w:rsid w:val="00A63EB2"/>
    <w:rsid w:val="00A700B6"/>
    <w:rsid w:val="00A711B8"/>
    <w:rsid w:val="00A71DA5"/>
    <w:rsid w:val="00A73F41"/>
    <w:rsid w:val="00A848C7"/>
    <w:rsid w:val="00A85BE9"/>
    <w:rsid w:val="00A85F49"/>
    <w:rsid w:val="00A86A78"/>
    <w:rsid w:val="00A90357"/>
    <w:rsid w:val="00A9771F"/>
    <w:rsid w:val="00AA0167"/>
    <w:rsid w:val="00AA0655"/>
    <w:rsid w:val="00AA2C66"/>
    <w:rsid w:val="00AB2886"/>
    <w:rsid w:val="00AC2956"/>
    <w:rsid w:val="00AC5EFC"/>
    <w:rsid w:val="00AD20F8"/>
    <w:rsid w:val="00AD27B8"/>
    <w:rsid w:val="00AD2C50"/>
    <w:rsid w:val="00AD50EC"/>
    <w:rsid w:val="00AE0965"/>
    <w:rsid w:val="00AE0AB1"/>
    <w:rsid w:val="00AE2BD3"/>
    <w:rsid w:val="00AE4B64"/>
    <w:rsid w:val="00AE6058"/>
    <w:rsid w:val="00AF42FC"/>
    <w:rsid w:val="00AF4C54"/>
    <w:rsid w:val="00B03A89"/>
    <w:rsid w:val="00B05454"/>
    <w:rsid w:val="00B05834"/>
    <w:rsid w:val="00B05C8C"/>
    <w:rsid w:val="00B07FD2"/>
    <w:rsid w:val="00B14781"/>
    <w:rsid w:val="00B15F99"/>
    <w:rsid w:val="00B1719C"/>
    <w:rsid w:val="00B218B6"/>
    <w:rsid w:val="00B2442C"/>
    <w:rsid w:val="00B26B01"/>
    <w:rsid w:val="00B43A7C"/>
    <w:rsid w:val="00B44D28"/>
    <w:rsid w:val="00B46009"/>
    <w:rsid w:val="00B53066"/>
    <w:rsid w:val="00B5440F"/>
    <w:rsid w:val="00B6590B"/>
    <w:rsid w:val="00B66F76"/>
    <w:rsid w:val="00B70FDB"/>
    <w:rsid w:val="00B73417"/>
    <w:rsid w:val="00B7597B"/>
    <w:rsid w:val="00B8664E"/>
    <w:rsid w:val="00B86ED4"/>
    <w:rsid w:val="00B9030A"/>
    <w:rsid w:val="00B90AD8"/>
    <w:rsid w:val="00B90FD3"/>
    <w:rsid w:val="00B938CE"/>
    <w:rsid w:val="00BA3CF2"/>
    <w:rsid w:val="00BA4E16"/>
    <w:rsid w:val="00BA5179"/>
    <w:rsid w:val="00BB1C95"/>
    <w:rsid w:val="00BB1E94"/>
    <w:rsid w:val="00BB2DF6"/>
    <w:rsid w:val="00BB4238"/>
    <w:rsid w:val="00BB6700"/>
    <w:rsid w:val="00BB6872"/>
    <w:rsid w:val="00BB7313"/>
    <w:rsid w:val="00BB750B"/>
    <w:rsid w:val="00BB7B3F"/>
    <w:rsid w:val="00BC031E"/>
    <w:rsid w:val="00BC1E40"/>
    <w:rsid w:val="00BC23D0"/>
    <w:rsid w:val="00BD0751"/>
    <w:rsid w:val="00BD6019"/>
    <w:rsid w:val="00BD60D5"/>
    <w:rsid w:val="00BE14F5"/>
    <w:rsid w:val="00BE3D94"/>
    <w:rsid w:val="00BF13D9"/>
    <w:rsid w:val="00BF1ABE"/>
    <w:rsid w:val="00C02F93"/>
    <w:rsid w:val="00C031A0"/>
    <w:rsid w:val="00C03BD6"/>
    <w:rsid w:val="00C048A4"/>
    <w:rsid w:val="00C104E0"/>
    <w:rsid w:val="00C12A43"/>
    <w:rsid w:val="00C16EE1"/>
    <w:rsid w:val="00C17654"/>
    <w:rsid w:val="00C17958"/>
    <w:rsid w:val="00C17FCB"/>
    <w:rsid w:val="00C30B52"/>
    <w:rsid w:val="00C35108"/>
    <w:rsid w:val="00C35930"/>
    <w:rsid w:val="00C37E25"/>
    <w:rsid w:val="00C40409"/>
    <w:rsid w:val="00C40412"/>
    <w:rsid w:val="00C40F88"/>
    <w:rsid w:val="00C51D68"/>
    <w:rsid w:val="00C61184"/>
    <w:rsid w:val="00C72656"/>
    <w:rsid w:val="00C734D4"/>
    <w:rsid w:val="00C75B0C"/>
    <w:rsid w:val="00C76503"/>
    <w:rsid w:val="00C8236B"/>
    <w:rsid w:val="00C8246B"/>
    <w:rsid w:val="00C877E3"/>
    <w:rsid w:val="00C956C6"/>
    <w:rsid w:val="00CA0017"/>
    <w:rsid w:val="00CB46B9"/>
    <w:rsid w:val="00CB5D9B"/>
    <w:rsid w:val="00CC2548"/>
    <w:rsid w:val="00CC594C"/>
    <w:rsid w:val="00CC5EFA"/>
    <w:rsid w:val="00CC5FB8"/>
    <w:rsid w:val="00CD0107"/>
    <w:rsid w:val="00CD1F32"/>
    <w:rsid w:val="00CD72A1"/>
    <w:rsid w:val="00CD7741"/>
    <w:rsid w:val="00CE0D6B"/>
    <w:rsid w:val="00CE15B8"/>
    <w:rsid w:val="00CE247D"/>
    <w:rsid w:val="00CF10EE"/>
    <w:rsid w:val="00CF18AA"/>
    <w:rsid w:val="00CF1A94"/>
    <w:rsid w:val="00CF6A01"/>
    <w:rsid w:val="00D00D0F"/>
    <w:rsid w:val="00D01356"/>
    <w:rsid w:val="00D01367"/>
    <w:rsid w:val="00D02908"/>
    <w:rsid w:val="00D02E36"/>
    <w:rsid w:val="00D04372"/>
    <w:rsid w:val="00D049AC"/>
    <w:rsid w:val="00D05C94"/>
    <w:rsid w:val="00D14212"/>
    <w:rsid w:val="00D15B58"/>
    <w:rsid w:val="00D31968"/>
    <w:rsid w:val="00D34684"/>
    <w:rsid w:val="00D35E47"/>
    <w:rsid w:val="00D376FE"/>
    <w:rsid w:val="00D44088"/>
    <w:rsid w:val="00D54B61"/>
    <w:rsid w:val="00D65A88"/>
    <w:rsid w:val="00D67CF9"/>
    <w:rsid w:val="00D754E7"/>
    <w:rsid w:val="00D757D5"/>
    <w:rsid w:val="00D76745"/>
    <w:rsid w:val="00D779E4"/>
    <w:rsid w:val="00D81B5F"/>
    <w:rsid w:val="00D847EC"/>
    <w:rsid w:val="00D87A1A"/>
    <w:rsid w:val="00D95ADF"/>
    <w:rsid w:val="00D97D31"/>
    <w:rsid w:val="00DA59E1"/>
    <w:rsid w:val="00DB2188"/>
    <w:rsid w:val="00DB68A8"/>
    <w:rsid w:val="00DB6BE3"/>
    <w:rsid w:val="00DC2709"/>
    <w:rsid w:val="00DC309C"/>
    <w:rsid w:val="00DD044D"/>
    <w:rsid w:val="00DD11B1"/>
    <w:rsid w:val="00DD4016"/>
    <w:rsid w:val="00DD65F1"/>
    <w:rsid w:val="00DD6D67"/>
    <w:rsid w:val="00DE42E6"/>
    <w:rsid w:val="00DE433D"/>
    <w:rsid w:val="00DE514D"/>
    <w:rsid w:val="00DE52D4"/>
    <w:rsid w:val="00DE61F9"/>
    <w:rsid w:val="00DE77DA"/>
    <w:rsid w:val="00DF0546"/>
    <w:rsid w:val="00DF2B5A"/>
    <w:rsid w:val="00DF35F4"/>
    <w:rsid w:val="00DF6D44"/>
    <w:rsid w:val="00E00B6D"/>
    <w:rsid w:val="00E03349"/>
    <w:rsid w:val="00E038E2"/>
    <w:rsid w:val="00E06D36"/>
    <w:rsid w:val="00E1015C"/>
    <w:rsid w:val="00E10A21"/>
    <w:rsid w:val="00E115A5"/>
    <w:rsid w:val="00E116C1"/>
    <w:rsid w:val="00E1201B"/>
    <w:rsid w:val="00E12137"/>
    <w:rsid w:val="00E1274A"/>
    <w:rsid w:val="00E145E2"/>
    <w:rsid w:val="00E21D04"/>
    <w:rsid w:val="00E22733"/>
    <w:rsid w:val="00E270C0"/>
    <w:rsid w:val="00E2791F"/>
    <w:rsid w:val="00E30DA0"/>
    <w:rsid w:val="00E31AF9"/>
    <w:rsid w:val="00E40CBC"/>
    <w:rsid w:val="00E41F91"/>
    <w:rsid w:val="00E443E1"/>
    <w:rsid w:val="00E534EB"/>
    <w:rsid w:val="00E64450"/>
    <w:rsid w:val="00E64DF3"/>
    <w:rsid w:val="00E77291"/>
    <w:rsid w:val="00E77FE9"/>
    <w:rsid w:val="00E81929"/>
    <w:rsid w:val="00E847A9"/>
    <w:rsid w:val="00E85FA0"/>
    <w:rsid w:val="00E87667"/>
    <w:rsid w:val="00E9198D"/>
    <w:rsid w:val="00E921F1"/>
    <w:rsid w:val="00E958D1"/>
    <w:rsid w:val="00EA121F"/>
    <w:rsid w:val="00EA3B67"/>
    <w:rsid w:val="00EA76D5"/>
    <w:rsid w:val="00EB0B50"/>
    <w:rsid w:val="00EB55E7"/>
    <w:rsid w:val="00EC0790"/>
    <w:rsid w:val="00EC2B8A"/>
    <w:rsid w:val="00ED6464"/>
    <w:rsid w:val="00ED6A71"/>
    <w:rsid w:val="00EE06A5"/>
    <w:rsid w:val="00EE1438"/>
    <w:rsid w:val="00EF0789"/>
    <w:rsid w:val="00EF512F"/>
    <w:rsid w:val="00F01A4B"/>
    <w:rsid w:val="00F01B99"/>
    <w:rsid w:val="00F03FB9"/>
    <w:rsid w:val="00F04DF7"/>
    <w:rsid w:val="00F06579"/>
    <w:rsid w:val="00F07310"/>
    <w:rsid w:val="00F10C0D"/>
    <w:rsid w:val="00F13B0E"/>
    <w:rsid w:val="00F17E5D"/>
    <w:rsid w:val="00F243C3"/>
    <w:rsid w:val="00F26AF9"/>
    <w:rsid w:val="00F30ED4"/>
    <w:rsid w:val="00F3233C"/>
    <w:rsid w:val="00F32F82"/>
    <w:rsid w:val="00F40854"/>
    <w:rsid w:val="00F40EBC"/>
    <w:rsid w:val="00F43697"/>
    <w:rsid w:val="00F43AE3"/>
    <w:rsid w:val="00F503E8"/>
    <w:rsid w:val="00F539BC"/>
    <w:rsid w:val="00F60BCD"/>
    <w:rsid w:val="00F757D0"/>
    <w:rsid w:val="00F83E87"/>
    <w:rsid w:val="00F85A67"/>
    <w:rsid w:val="00F85E5E"/>
    <w:rsid w:val="00F92430"/>
    <w:rsid w:val="00F94B6F"/>
    <w:rsid w:val="00F96316"/>
    <w:rsid w:val="00FA2293"/>
    <w:rsid w:val="00FA7B51"/>
    <w:rsid w:val="00FB467E"/>
    <w:rsid w:val="00FB725B"/>
    <w:rsid w:val="00FB7749"/>
    <w:rsid w:val="00FC4C86"/>
    <w:rsid w:val="00FC79F3"/>
    <w:rsid w:val="00FD0811"/>
    <w:rsid w:val="00FD61A2"/>
    <w:rsid w:val="00FE7203"/>
    <w:rsid w:val="00FF0048"/>
    <w:rsid w:val="00FF26F2"/>
    <w:rsid w:val="00FF696C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,"/>
  <w:listSeparator w:val=";"/>
  <w14:docId w14:val="4838D32C"/>
  <w15:docId w15:val="{AF4A8A88-8673-42EB-8B54-3F3AF1CA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0DA0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0">
    <w:name w:val="List 0"/>
    <w:basedOn w:val="ImportWordListStyleDefinition808521690"/>
    <w:semiHidden/>
    <w:pPr>
      <w:tabs>
        <w:tab w:val="clear" w:pos="360"/>
        <w:tab w:val="num" w:pos="309"/>
      </w:tabs>
      <w:ind w:left="309"/>
    </w:pPr>
  </w:style>
  <w:style w:type="paragraph" w:customStyle="1" w:styleId="ImportWordListStyleDefinition808521690">
    <w:name w:val="Import Word List Style Definition 808521690"/>
    <w:pPr>
      <w:tabs>
        <w:tab w:val="num" w:pos="360"/>
      </w:tabs>
      <w:ind w:left="360" w:firstLine="709"/>
    </w:pPr>
  </w:style>
  <w:style w:type="paragraph" w:customStyle="1" w:styleId="List1">
    <w:name w:val="List 1"/>
    <w:basedOn w:val="ImportWordListStyleDefinition1280989148"/>
    <w:semiHidden/>
    <w:pPr>
      <w:tabs>
        <w:tab w:val="clear" w:pos="360"/>
        <w:tab w:val="num" w:pos="309"/>
      </w:tabs>
      <w:ind w:left="309"/>
    </w:pPr>
  </w:style>
  <w:style w:type="paragraph" w:customStyle="1" w:styleId="ImportWordListStyleDefinition1280989148">
    <w:name w:val="Import Word List Style Definition 1280989148"/>
    <w:pPr>
      <w:tabs>
        <w:tab w:val="num" w:pos="360"/>
      </w:tabs>
      <w:ind w:left="360" w:firstLine="600"/>
    </w:pPr>
  </w:style>
  <w:style w:type="paragraph" w:styleId="a3">
    <w:name w:val="header"/>
    <w:basedOn w:val="a"/>
    <w:link w:val="a4"/>
    <w:uiPriority w:val="99"/>
    <w:locked/>
    <w:rsid w:val="00A16E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16EA6"/>
    <w:rPr>
      <w:sz w:val="24"/>
      <w:szCs w:val="24"/>
      <w:lang w:val="en-US" w:eastAsia="en-US"/>
    </w:rPr>
  </w:style>
  <w:style w:type="paragraph" w:styleId="a5">
    <w:name w:val="footer"/>
    <w:basedOn w:val="a"/>
    <w:link w:val="a6"/>
    <w:locked/>
    <w:rsid w:val="00A16E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16EA6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632D85"/>
    <w:pPr>
      <w:ind w:left="720"/>
      <w:contextualSpacing/>
    </w:pPr>
    <w:rPr>
      <w:lang w:val="ru-RU" w:eastAsia="ru-RU"/>
    </w:rPr>
  </w:style>
  <w:style w:type="paragraph" w:styleId="a8">
    <w:name w:val="Normal (Web)"/>
    <w:basedOn w:val="a"/>
    <w:uiPriority w:val="99"/>
    <w:unhideWhenUsed/>
    <w:locked/>
    <w:rsid w:val="00632D85"/>
    <w:pPr>
      <w:spacing w:before="100" w:beforeAutospacing="1" w:after="100" w:afterAutospacing="1"/>
    </w:pPr>
    <w:rPr>
      <w:lang w:val="ru-RU" w:eastAsia="ru-RU"/>
    </w:rPr>
  </w:style>
  <w:style w:type="paragraph" w:styleId="a9">
    <w:name w:val="Balloon Text"/>
    <w:basedOn w:val="a"/>
    <w:link w:val="aa"/>
    <w:locked/>
    <w:rsid w:val="008626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626A5"/>
    <w:rPr>
      <w:rFonts w:ascii="Tahoma" w:hAnsi="Tahoma" w:cs="Tahoma"/>
      <w:sz w:val="16"/>
      <w:szCs w:val="16"/>
      <w:lang w:val="en-US" w:eastAsia="en-US"/>
    </w:rPr>
  </w:style>
  <w:style w:type="character" w:styleId="ab">
    <w:name w:val="annotation reference"/>
    <w:locked/>
    <w:rsid w:val="004144B8"/>
    <w:rPr>
      <w:sz w:val="16"/>
      <w:szCs w:val="16"/>
    </w:rPr>
  </w:style>
  <w:style w:type="paragraph" w:styleId="ac">
    <w:name w:val="annotation text"/>
    <w:basedOn w:val="a"/>
    <w:link w:val="ad"/>
    <w:locked/>
    <w:rsid w:val="004144B8"/>
    <w:rPr>
      <w:sz w:val="20"/>
      <w:szCs w:val="20"/>
      <w:lang w:val="ru-RU" w:eastAsia="ru-RU"/>
    </w:rPr>
  </w:style>
  <w:style w:type="character" w:customStyle="1" w:styleId="ad">
    <w:name w:val="Текст примечания Знак"/>
    <w:basedOn w:val="a0"/>
    <w:link w:val="ac"/>
    <w:rsid w:val="004144B8"/>
  </w:style>
  <w:style w:type="character" w:customStyle="1" w:styleId="FontStyle17">
    <w:name w:val="Font Style17"/>
    <w:uiPriority w:val="99"/>
    <w:rsid w:val="003262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69609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8748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6924">
          <w:marLeft w:val="36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659">
          <w:marLeft w:val="274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2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315">
          <w:marLeft w:val="360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514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30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D056-7CAE-41B7-9A68-EC610537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И.Н.</dc:creator>
  <cp:lastModifiedBy>Наталья Роговая</cp:lastModifiedBy>
  <cp:revision>7</cp:revision>
  <cp:lastPrinted>2018-04-27T05:28:00Z</cp:lastPrinted>
  <dcterms:created xsi:type="dcterms:W3CDTF">2020-08-19T17:27:00Z</dcterms:created>
  <dcterms:modified xsi:type="dcterms:W3CDTF">2020-08-20T10:21:00Z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KirichenkoIN</vt:lpwstr>
  </property>
  <property fmtid="{D5CDD505-2E9C-101B-9397-08002B2CF9AE}" pid="3" name="CustomObjectId">
    <vt:lpwstr>0900005a81512bad</vt:lpwstr>
  </property>
  <property fmtid="{D5CDD505-2E9C-101B-9397-08002B2CF9AE}" pid="4" name="CustomServerURL">
    <vt:lpwstr>http://172.17.101.97:7777/asud_hmrsk/doc-upload</vt:lpwstr>
  </property>
  <property fmtid="{D5CDD505-2E9C-101B-9397-08002B2CF9AE}" pid="5" name="CustomUserId">
    <vt:lpwstr>OzherelyevAA</vt:lpwstr>
  </property>
  <property fmtid="{D5CDD505-2E9C-101B-9397-08002B2CF9AE}" pid="6" name="CustomObjectState">
    <vt:lpwstr>789096528</vt:lpwstr>
  </property>
  <property fmtid="{D5CDD505-2E9C-101B-9397-08002B2CF9AE}" pid="7" name="localFileProperties">
    <vt:lpwstr/>
  </property>
</Properties>
</file>